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3F227" w14:textId="18AECF29" w:rsidR="00E461E8" w:rsidRDefault="00153C37">
      <w:pPr>
        <w:jc w:val="center"/>
        <w:rPr>
          <w:b/>
          <w:bCs/>
        </w:rPr>
      </w:pPr>
      <w:r>
        <w:rPr>
          <w:b/>
          <w:bCs/>
          <w:lang w:val="en-US"/>
        </w:rPr>
        <w:t>SMLOUVA</w:t>
      </w:r>
      <w:r w:rsidR="003B1A9C">
        <w:rPr>
          <w:b/>
          <w:bCs/>
          <w:lang w:val="en-US"/>
        </w:rPr>
        <w:t xml:space="preserve"> NA ZAJIŠTĚNÍ PRODEJE JÍZDENEK</w:t>
      </w:r>
      <w:r>
        <w:rPr>
          <w:b/>
          <w:bCs/>
          <w:lang w:val="en-US"/>
        </w:rPr>
        <w:t xml:space="preserve"> </w:t>
      </w:r>
    </w:p>
    <w:p w14:paraId="010DB7CF" w14:textId="77777777" w:rsidR="00E461E8" w:rsidRDefault="00153C37">
      <w:pPr>
        <w:jc w:val="center"/>
        <w:rPr>
          <w:b/>
          <w:bCs/>
        </w:rPr>
      </w:pPr>
      <w:r>
        <w:rPr>
          <w:b/>
          <w:bCs/>
        </w:rPr>
        <w:t>(dále též jako „</w:t>
      </w:r>
      <w:r>
        <w:rPr>
          <w:b/>
          <w:bCs/>
          <w:lang w:val="fr-FR"/>
        </w:rPr>
        <w:t>Smlouva</w:t>
      </w:r>
      <w:r>
        <w:rPr>
          <w:b/>
          <w:bCs/>
        </w:rPr>
        <w:t>“)</w:t>
      </w:r>
    </w:p>
    <w:p w14:paraId="06513A6C" w14:textId="77777777" w:rsidR="00E461E8" w:rsidRDefault="00E461E8">
      <w:pPr>
        <w:jc w:val="both"/>
        <w:rPr>
          <w:i/>
          <w:iCs/>
        </w:rPr>
      </w:pPr>
    </w:p>
    <w:p w14:paraId="72911E5C" w14:textId="77777777" w:rsidR="00E461E8" w:rsidRDefault="00153C37" w:rsidP="00820E89">
      <w:pPr>
        <w:pStyle w:val="Smllnek"/>
        <w:numPr>
          <w:ilvl w:val="0"/>
          <w:numId w:val="2"/>
        </w:numPr>
        <w:ind w:left="284" w:hanging="284"/>
      </w:pPr>
      <w:r>
        <w:t>Smluvní strany</w:t>
      </w:r>
    </w:p>
    <w:p w14:paraId="4446A67C" w14:textId="0DBACFD3" w:rsidR="00E461E8" w:rsidRPr="002C10BC" w:rsidRDefault="008A0307">
      <w:pPr>
        <w:jc w:val="both"/>
        <w:rPr>
          <w:b/>
          <w:bCs/>
          <w:iCs/>
          <w:sz w:val="22"/>
          <w:szCs w:val="22"/>
        </w:rPr>
      </w:pPr>
      <w:r>
        <w:rPr>
          <w:b/>
          <w:bCs/>
          <w:iCs/>
          <w:sz w:val="22"/>
          <w:szCs w:val="22"/>
        </w:rPr>
        <w:t>Společnost</w:t>
      </w:r>
    </w:p>
    <w:p w14:paraId="656DAEA6" w14:textId="52C39337" w:rsidR="00E461E8" w:rsidRPr="002C10BC" w:rsidRDefault="00153C37">
      <w:pPr>
        <w:jc w:val="both"/>
        <w:rPr>
          <w:sz w:val="22"/>
          <w:szCs w:val="22"/>
        </w:rPr>
      </w:pPr>
      <w:r w:rsidRPr="002C10BC">
        <w:rPr>
          <w:sz w:val="22"/>
          <w:szCs w:val="22"/>
        </w:rPr>
        <w:t xml:space="preserve">se </w:t>
      </w:r>
      <w:proofErr w:type="spellStart"/>
      <w:r w:rsidRPr="002C10BC">
        <w:rPr>
          <w:sz w:val="22"/>
          <w:szCs w:val="22"/>
        </w:rPr>
        <w:t>sí</w:t>
      </w:r>
      <w:proofErr w:type="spellEnd"/>
      <w:r w:rsidRPr="002C10BC">
        <w:rPr>
          <w:sz w:val="22"/>
          <w:szCs w:val="22"/>
          <w:lang w:val="da-DK"/>
        </w:rPr>
        <w:t xml:space="preserve">dlem </w:t>
      </w:r>
    </w:p>
    <w:p w14:paraId="3BD1FAB6" w14:textId="33F37C59" w:rsidR="00E461E8" w:rsidRPr="002C10BC" w:rsidRDefault="00153C37">
      <w:pPr>
        <w:jc w:val="both"/>
        <w:rPr>
          <w:sz w:val="22"/>
          <w:szCs w:val="22"/>
        </w:rPr>
      </w:pPr>
      <w:r w:rsidRPr="002C10BC">
        <w:rPr>
          <w:sz w:val="22"/>
          <w:szCs w:val="22"/>
        </w:rPr>
        <w:t>zapsaná v</w:t>
      </w:r>
      <w:r w:rsidR="00E933FA" w:rsidRPr="002C10BC">
        <w:rPr>
          <w:sz w:val="22"/>
          <w:szCs w:val="22"/>
        </w:rPr>
        <w:t xml:space="preserve"> OR vedeném </w:t>
      </w:r>
    </w:p>
    <w:p w14:paraId="018BDAE2" w14:textId="663E835D" w:rsidR="00E461E8" w:rsidRPr="002C10BC" w:rsidRDefault="00153C37">
      <w:pPr>
        <w:jc w:val="both"/>
        <w:rPr>
          <w:sz w:val="22"/>
          <w:szCs w:val="22"/>
        </w:rPr>
      </w:pPr>
      <w:r w:rsidRPr="00635A12">
        <w:rPr>
          <w:sz w:val="22"/>
          <w:szCs w:val="22"/>
        </w:rPr>
        <w:t>IČO:</w:t>
      </w:r>
      <w:r w:rsidRPr="00635A12">
        <w:rPr>
          <w:sz w:val="22"/>
          <w:szCs w:val="22"/>
        </w:rPr>
        <w:tab/>
        <w:t xml:space="preserve"> </w:t>
      </w:r>
      <w:r w:rsidRPr="00635A12">
        <w:rPr>
          <w:sz w:val="22"/>
          <w:szCs w:val="22"/>
        </w:rPr>
        <w:tab/>
        <w:t xml:space="preserve">DIČ: </w:t>
      </w:r>
    </w:p>
    <w:p w14:paraId="6D58BD81" w14:textId="1F07182C" w:rsidR="002C10BC" w:rsidRPr="002C10BC" w:rsidRDefault="002C10BC" w:rsidP="002C10BC">
      <w:pPr>
        <w:spacing w:before="120"/>
        <w:contextualSpacing/>
        <w:rPr>
          <w:iCs/>
        </w:rPr>
      </w:pPr>
      <w:r w:rsidRPr="002C10BC">
        <w:rPr>
          <w:iCs/>
        </w:rPr>
        <w:t>osob</w:t>
      </w:r>
      <w:r w:rsidR="008A0307">
        <w:rPr>
          <w:iCs/>
        </w:rPr>
        <w:t>y</w:t>
      </w:r>
      <w:r w:rsidRPr="002C10BC">
        <w:rPr>
          <w:iCs/>
        </w:rPr>
        <w:t xml:space="preserve"> oprávněn</w:t>
      </w:r>
      <w:r w:rsidR="008A0307">
        <w:rPr>
          <w:iCs/>
        </w:rPr>
        <w:t>é</w:t>
      </w:r>
      <w:r w:rsidRPr="002C10BC">
        <w:rPr>
          <w:iCs/>
        </w:rPr>
        <w:t xml:space="preserve"> k podpisu smlouvy: </w:t>
      </w:r>
    </w:p>
    <w:p w14:paraId="64BA8A31" w14:textId="07426F04" w:rsidR="002C10BC" w:rsidRDefault="002C10BC">
      <w:pPr>
        <w:jc w:val="both"/>
        <w:rPr>
          <w:sz w:val="22"/>
          <w:szCs w:val="22"/>
        </w:rPr>
      </w:pPr>
    </w:p>
    <w:p w14:paraId="63545549" w14:textId="1741DD49" w:rsidR="00E461E8" w:rsidRDefault="00153C37">
      <w:pPr>
        <w:jc w:val="both"/>
        <w:rPr>
          <w:sz w:val="22"/>
          <w:szCs w:val="22"/>
        </w:rPr>
      </w:pPr>
      <w:r>
        <w:rPr>
          <w:sz w:val="22"/>
          <w:szCs w:val="22"/>
        </w:rPr>
        <w:t xml:space="preserve">bankovní </w:t>
      </w:r>
      <w:proofErr w:type="gramStart"/>
      <w:r>
        <w:rPr>
          <w:sz w:val="22"/>
          <w:szCs w:val="22"/>
        </w:rPr>
        <w:t>spojení:</w:t>
      </w:r>
      <w:r w:rsidR="002C10BC">
        <w:rPr>
          <w:sz w:val="22"/>
          <w:szCs w:val="22"/>
        </w:rPr>
        <w:t xml:space="preserve"> </w:t>
      </w:r>
      <w:r w:rsidR="008A0307">
        <w:rPr>
          <w:sz w:val="22"/>
          <w:szCs w:val="22"/>
        </w:rPr>
        <w:t xml:space="preserve">  </w:t>
      </w:r>
      <w:proofErr w:type="gramEnd"/>
      <w:r w:rsidR="008A0307">
        <w:rPr>
          <w:sz w:val="22"/>
          <w:szCs w:val="22"/>
        </w:rPr>
        <w:t xml:space="preserve">                        </w:t>
      </w:r>
      <w:r w:rsidR="002C10BC">
        <w:rPr>
          <w:sz w:val="22"/>
          <w:szCs w:val="22"/>
        </w:rPr>
        <w:t xml:space="preserve">, </w:t>
      </w:r>
      <w:proofErr w:type="spellStart"/>
      <w:r w:rsidR="002C10BC">
        <w:rPr>
          <w:sz w:val="22"/>
          <w:szCs w:val="22"/>
        </w:rPr>
        <w:t>č.účtu</w:t>
      </w:r>
      <w:proofErr w:type="spellEnd"/>
      <w:r w:rsidR="002C10BC">
        <w:rPr>
          <w:sz w:val="22"/>
          <w:szCs w:val="22"/>
        </w:rPr>
        <w:t xml:space="preserve"> </w:t>
      </w:r>
      <w:r w:rsidR="008A0307">
        <w:rPr>
          <w:sz w:val="22"/>
          <w:szCs w:val="22"/>
        </w:rPr>
        <w:t xml:space="preserve"> </w:t>
      </w:r>
    </w:p>
    <w:p w14:paraId="3558C968" w14:textId="77777777" w:rsidR="002C10BC" w:rsidRDefault="002C10BC">
      <w:pPr>
        <w:jc w:val="both"/>
        <w:rPr>
          <w:sz w:val="22"/>
          <w:szCs w:val="22"/>
        </w:rPr>
      </w:pPr>
    </w:p>
    <w:p w14:paraId="2A33663C" w14:textId="4E507C9C" w:rsidR="00E461E8" w:rsidRDefault="00153C37">
      <w:pPr>
        <w:jc w:val="both"/>
        <w:rPr>
          <w:sz w:val="22"/>
          <w:szCs w:val="22"/>
        </w:rPr>
      </w:pPr>
      <w:r>
        <w:rPr>
          <w:sz w:val="22"/>
          <w:szCs w:val="22"/>
        </w:rPr>
        <w:t>(dále jen</w:t>
      </w:r>
      <w:r>
        <w:rPr>
          <w:b/>
          <w:bCs/>
          <w:sz w:val="22"/>
          <w:szCs w:val="22"/>
        </w:rPr>
        <w:t xml:space="preserve"> „</w:t>
      </w:r>
      <w:r w:rsidR="003B1A9C">
        <w:rPr>
          <w:b/>
          <w:bCs/>
          <w:sz w:val="22"/>
          <w:szCs w:val="22"/>
        </w:rPr>
        <w:t>Dopravce</w:t>
      </w:r>
      <w:r>
        <w:rPr>
          <w:b/>
          <w:bCs/>
          <w:sz w:val="22"/>
          <w:szCs w:val="22"/>
        </w:rPr>
        <w:t>“</w:t>
      </w:r>
      <w:r>
        <w:rPr>
          <w:sz w:val="22"/>
          <w:szCs w:val="22"/>
        </w:rPr>
        <w:t>)</w:t>
      </w:r>
    </w:p>
    <w:p w14:paraId="10E5E244" w14:textId="77777777" w:rsidR="00E461E8" w:rsidRDefault="00E461E8">
      <w:pPr>
        <w:jc w:val="center"/>
        <w:rPr>
          <w:sz w:val="22"/>
          <w:szCs w:val="22"/>
        </w:rPr>
      </w:pPr>
    </w:p>
    <w:p w14:paraId="5E2615B4" w14:textId="77777777" w:rsidR="00E461E8" w:rsidRDefault="00153C37">
      <w:pPr>
        <w:jc w:val="both"/>
        <w:rPr>
          <w:sz w:val="22"/>
          <w:szCs w:val="22"/>
        </w:rPr>
      </w:pPr>
      <w:r>
        <w:rPr>
          <w:sz w:val="22"/>
          <w:szCs w:val="22"/>
        </w:rPr>
        <w:t>a</w:t>
      </w:r>
    </w:p>
    <w:p w14:paraId="761B93C5" w14:textId="77777777" w:rsidR="00E461E8" w:rsidRDefault="00E461E8" w:rsidP="00635A12">
      <w:pPr>
        <w:jc w:val="both"/>
        <w:rPr>
          <w:b/>
          <w:bCs/>
          <w:sz w:val="22"/>
          <w:szCs w:val="22"/>
        </w:rPr>
      </w:pPr>
    </w:p>
    <w:p w14:paraId="1B00F6A9" w14:textId="77777777" w:rsidR="00635A12" w:rsidRDefault="00635A12" w:rsidP="00635A12">
      <w:pPr>
        <w:jc w:val="both"/>
        <w:rPr>
          <w:b/>
          <w:bCs/>
          <w:sz w:val="22"/>
          <w:szCs w:val="22"/>
          <w:shd w:val="clear" w:color="auto" w:fill="FFFF00"/>
        </w:rPr>
      </w:pPr>
      <w:r>
        <w:rPr>
          <w:b/>
          <w:bCs/>
          <w:sz w:val="22"/>
          <w:szCs w:val="22"/>
        </w:rPr>
        <w:t>KORDIS JMK, a.s.</w:t>
      </w:r>
    </w:p>
    <w:p w14:paraId="0F03823F" w14:textId="77777777" w:rsidR="00E461E8" w:rsidRDefault="00550DCC">
      <w:pPr>
        <w:jc w:val="both"/>
        <w:rPr>
          <w:sz w:val="22"/>
          <w:szCs w:val="22"/>
        </w:rPr>
      </w:pPr>
      <w:r>
        <w:rPr>
          <w:sz w:val="22"/>
          <w:szCs w:val="22"/>
        </w:rPr>
        <w:t>se sídlem Nové sady 946/30, 602 00 Brno</w:t>
      </w:r>
    </w:p>
    <w:p w14:paraId="14A85DFE" w14:textId="77777777" w:rsidR="00550DCC" w:rsidRDefault="00550DCC">
      <w:pPr>
        <w:jc w:val="both"/>
        <w:rPr>
          <w:sz w:val="22"/>
          <w:szCs w:val="22"/>
        </w:rPr>
      </w:pPr>
      <w:r>
        <w:rPr>
          <w:sz w:val="22"/>
          <w:szCs w:val="22"/>
        </w:rPr>
        <w:t>zapsaná v OR vedeném KS v Brně, oddíl B, vložka 6753</w:t>
      </w:r>
    </w:p>
    <w:p w14:paraId="1A2A881B" w14:textId="77777777" w:rsidR="00550DCC" w:rsidRDefault="00550DCC">
      <w:pPr>
        <w:jc w:val="both"/>
        <w:rPr>
          <w:sz w:val="22"/>
          <w:szCs w:val="22"/>
        </w:rPr>
      </w:pPr>
      <w:r>
        <w:rPr>
          <w:sz w:val="22"/>
          <w:szCs w:val="22"/>
        </w:rPr>
        <w:t>IČO: 26298465</w:t>
      </w:r>
      <w:r>
        <w:rPr>
          <w:sz w:val="22"/>
          <w:szCs w:val="22"/>
        </w:rPr>
        <w:tab/>
      </w:r>
      <w:r>
        <w:rPr>
          <w:sz w:val="22"/>
          <w:szCs w:val="22"/>
        </w:rPr>
        <w:tab/>
      </w:r>
      <w:r>
        <w:rPr>
          <w:sz w:val="22"/>
          <w:szCs w:val="22"/>
        </w:rPr>
        <w:tab/>
      </w:r>
      <w:r w:rsidR="002177B7">
        <w:rPr>
          <w:sz w:val="22"/>
          <w:szCs w:val="22"/>
        </w:rPr>
        <w:t>DIČ: CZ26298465</w:t>
      </w:r>
    </w:p>
    <w:p w14:paraId="59592A67" w14:textId="35B47032" w:rsidR="002177B7" w:rsidRDefault="002177B7" w:rsidP="00A817E5">
      <w:pPr>
        <w:jc w:val="both"/>
        <w:rPr>
          <w:sz w:val="22"/>
          <w:szCs w:val="22"/>
        </w:rPr>
      </w:pPr>
      <w:r>
        <w:rPr>
          <w:sz w:val="22"/>
          <w:szCs w:val="22"/>
        </w:rPr>
        <w:t>osob</w:t>
      </w:r>
      <w:r w:rsidR="00635A12">
        <w:rPr>
          <w:sz w:val="22"/>
          <w:szCs w:val="22"/>
        </w:rPr>
        <w:t>y</w:t>
      </w:r>
      <w:r>
        <w:rPr>
          <w:sz w:val="22"/>
          <w:szCs w:val="22"/>
        </w:rPr>
        <w:t xml:space="preserve"> oprávněn</w:t>
      </w:r>
      <w:r w:rsidR="00635A12">
        <w:rPr>
          <w:sz w:val="22"/>
          <w:szCs w:val="22"/>
        </w:rPr>
        <w:t>é</w:t>
      </w:r>
      <w:r>
        <w:rPr>
          <w:sz w:val="22"/>
          <w:szCs w:val="22"/>
        </w:rPr>
        <w:t xml:space="preserve"> k podpisu smlouvy: </w:t>
      </w:r>
      <w:r>
        <w:rPr>
          <w:sz w:val="22"/>
          <w:szCs w:val="22"/>
        </w:rPr>
        <w:tab/>
      </w:r>
    </w:p>
    <w:p w14:paraId="4CBC8EDA" w14:textId="77777777" w:rsidR="002177B7" w:rsidRDefault="002177B7">
      <w:pPr>
        <w:jc w:val="both"/>
        <w:rPr>
          <w:sz w:val="22"/>
          <w:szCs w:val="22"/>
        </w:rPr>
      </w:pPr>
      <w:r>
        <w:rPr>
          <w:sz w:val="22"/>
          <w:szCs w:val="22"/>
        </w:rPr>
        <w:t>bankovní spojení: Československá obchodní banka, a.s., č. účtu 217150683/0300</w:t>
      </w:r>
      <w:r>
        <w:rPr>
          <w:sz w:val="22"/>
          <w:szCs w:val="22"/>
        </w:rPr>
        <w:tab/>
      </w:r>
      <w:r>
        <w:rPr>
          <w:sz w:val="22"/>
          <w:szCs w:val="22"/>
        </w:rPr>
        <w:tab/>
      </w:r>
      <w:r>
        <w:rPr>
          <w:sz w:val="22"/>
          <w:szCs w:val="22"/>
        </w:rPr>
        <w:tab/>
      </w:r>
      <w:r>
        <w:rPr>
          <w:sz w:val="22"/>
          <w:szCs w:val="22"/>
        </w:rPr>
        <w:tab/>
      </w:r>
      <w:r>
        <w:rPr>
          <w:sz w:val="22"/>
          <w:szCs w:val="22"/>
        </w:rPr>
        <w:tab/>
      </w:r>
    </w:p>
    <w:p w14:paraId="78C12E70" w14:textId="508DD4BD" w:rsidR="00E461E8" w:rsidRDefault="00153C37">
      <w:pPr>
        <w:jc w:val="both"/>
        <w:rPr>
          <w:sz w:val="22"/>
          <w:szCs w:val="22"/>
        </w:rPr>
      </w:pPr>
      <w:r>
        <w:rPr>
          <w:sz w:val="22"/>
          <w:szCs w:val="22"/>
        </w:rPr>
        <w:t>(dále jen „</w:t>
      </w:r>
      <w:r w:rsidR="003B1A9C">
        <w:rPr>
          <w:b/>
          <w:bCs/>
          <w:sz w:val="22"/>
          <w:szCs w:val="22"/>
        </w:rPr>
        <w:t>KORDIS</w:t>
      </w:r>
      <w:r>
        <w:rPr>
          <w:b/>
          <w:bCs/>
          <w:sz w:val="22"/>
          <w:szCs w:val="22"/>
        </w:rPr>
        <w:t>“</w:t>
      </w:r>
      <w:r>
        <w:rPr>
          <w:sz w:val="22"/>
          <w:szCs w:val="22"/>
        </w:rPr>
        <w:t>)</w:t>
      </w:r>
    </w:p>
    <w:p w14:paraId="261F7873" w14:textId="77777777" w:rsidR="00E461E8" w:rsidRDefault="00153C37">
      <w:pPr>
        <w:jc w:val="both"/>
        <w:rPr>
          <w:b/>
          <w:bCs/>
          <w:sz w:val="22"/>
          <w:szCs w:val="22"/>
        </w:rPr>
      </w:pPr>
      <w:r>
        <w:rPr>
          <w:sz w:val="22"/>
          <w:szCs w:val="22"/>
        </w:rPr>
        <w:t>(společně též jako „</w:t>
      </w:r>
      <w:r>
        <w:rPr>
          <w:b/>
          <w:bCs/>
          <w:sz w:val="22"/>
          <w:szCs w:val="22"/>
        </w:rPr>
        <w:t>smluvní strany</w:t>
      </w:r>
      <w:r>
        <w:rPr>
          <w:sz w:val="22"/>
          <w:szCs w:val="22"/>
        </w:rPr>
        <w:t>“),</w:t>
      </w:r>
    </w:p>
    <w:p w14:paraId="205C8DB3" w14:textId="77777777" w:rsidR="00E461E8" w:rsidRDefault="00E461E8">
      <w:pPr>
        <w:jc w:val="both"/>
        <w:rPr>
          <w:b/>
          <w:bCs/>
          <w:sz w:val="22"/>
          <w:szCs w:val="22"/>
        </w:rPr>
      </w:pPr>
    </w:p>
    <w:p w14:paraId="19B4CF2A" w14:textId="77777777" w:rsidR="00E461E8" w:rsidRDefault="00153C37">
      <w:pPr>
        <w:jc w:val="both"/>
        <w:rPr>
          <w:b/>
          <w:bCs/>
          <w:sz w:val="28"/>
          <w:szCs w:val="28"/>
        </w:rPr>
      </w:pPr>
      <w:r>
        <w:rPr>
          <w:sz w:val="22"/>
          <w:szCs w:val="22"/>
        </w:rPr>
        <w:t>se níže uvedeného dne, měsíce a roku dohodly o dále uvedených skutečnostech a uzavírají tuto Smlouvu.</w:t>
      </w:r>
    </w:p>
    <w:p w14:paraId="487C4E81" w14:textId="77777777" w:rsidR="00E461E8" w:rsidRDefault="00153C37" w:rsidP="00820E89">
      <w:pPr>
        <w:pStyle w:val="Smllnek"/>
        <w:numPr>
          <w:ilvl w:val="0"/>
          <w:numId w:val="2"/>
        </w:numPr>
        <w:ind w:left="284" w:hanging="284"/>
      </w:pPr>
      <w:bookmarkStart w:id="0" w:name="_Ref506825034"/>
      <w:r>
        <w:t>Preambule</w:t>
      </w:r>
      <w:bookmarkEnd w:id="0"/>
    </w:p>
    <w:p w14:paraId="63DC994E" w14:textId="56BBA34D" w:rsidR="00E461E8" w:rsidRDefault="003B1A9C">
      <w:pPr>
        <w:pStyle w:val="Smlodstavec"/>
        <w:numPr>
          <w:ilvl w:val="1"/>
          <w:numId w:val="2"/>
        </w:numPr>
      </w:pPr>
      <w:r>
        <w:t>Dopravce</w:t>
      </w:r>
      <w:r w:rsidR="00153C37">
        <w:t xml:space="preserve"> </w:t>
      </w:r>
      <w:r>
        <w:t>zajišťuje dopravu</w:t>
      </w:r>
      <w:r w:rsidR="00153C37">
        <w:t xml:space="preserve"> v rámci Integrovaného dopravního systému Jihomoravského kraje (dále jen „</w:t>
      </w:r>
      <w:r w:rsidR="00153C37">
        <w:rPr>
          <w:b/>
          <w:bCs/>
        </w:rPr>
        <w:t>IDS JMK</w:t>
      </w:r>
      <w:r w:rsidR="00153C37">
        <w:t xml:space="preserve">“). </w:t>
      </w:r>
    </w:p>
    <w:p w14:paraId="20F23B80" w14:textId="38E39FF6" w:rsidR="00E461E8" w:rsidRDefault="003B1A9C">
      <w:pPr>
        <w:pStyle w:val="Smlodstavec"/>
        <w:numPr>
          <w:ilvl w:val="1"/>
          <w:numId w:val="2"/>
        </w:numPr>
      </w:pPr>
      <w:r>
        <w:t>KORDIS</w:t>
      </w:r>
      <w:r w:rsidR="00153C37">
        <w:t xml:space="preserve"> </w:t>
      </w:r>
      <w:r w:rsidR="00153C37">
        <w:rPr>
          <w:lang w:val="nl-NL"/>
        </w:rPr>
        <w:t>je koordin</w:t>
      </w:r>
      <w:proofErr w:type="spellStart"/>
      <w:r w:rsidR="00153C37">
        <w:t>átorem</w:t>
      </w:r>
      <w:proofErr w:type="spellEnd"/>
      <w:r w:rsidR="00153C37">
        <w:t xml:space="preserve"> IDS JMK. K hlavním úkolů</w:t>
      </w:r>
      <w:r w:rsidR="00153C37">
        <w:rPr>
          <w:lang w:val="nl-NL"/>
        </w:rPr>
        <w:t>m koordin</w:t>
      </w:r>
      <w:r w:rsidR="00153C37">
        <w:t>á</w:t>
      </w:r>
      <w:r w:rsidR="00153C37">
        <w:rPr>
          <w:lang w:val="sv-SE"/>
        </w:rPr>
        <w:t>tora pat</w:t>
      </w:r>
      <w:r w:rsidR="00153C37">
        <w:t>ří správa a rozvoj IDS JMK.</w:t>
      </w:r>
    </w:p>
    <w:p w14:paraId="07E16223" w14:textId="102F0715" w:rsidR="00E461E8" w:rsidRPr="00D72DB9" w:rsidRDefault="003B1A9C">
      <w:pPr>
        <w:pStyle w:val="Smlodstavec"/>
        <w:numPr>
          <w:ilvl w:val="1"/>
          <w:numId w:val="2"/>
        </w:numPr>
        <w:rPr>
          <w:color w:val="auto"/>
          <w:lang w:val="fr-FR"/>
        </w:rPr>
      </w:pPr>
      <w:r>
        <w:rPr>
          <w:lang w:val="fr-FR"/>
        </w:rPr>
        <w:t>Dopravce</w:t>
      </w:r>
      <w:r w:rsidR="00153C37">
        <w:rPr>
          <w:lang w:val="fr-FR"/>
        </w:rPr>
        <w:t xml:space="preserve"> m</w:t>
      </w:r>
      <w:r w:rsidR="00153C37">
        <w:t xml:space="preserve">á zájem využívat pro prodej jízdních dokladů </w:t>
      </w:r>
      <w:r w:rsidR="008A0307">
        <w:t>Systému jednotného tarifu (dále jen „</w:t>
      </w:r>
      <w:r w:rsidR="008A0307">
        <w:rPr>
          <w:b/>
        </w:rPr>
        <w:t>SJT</w:t>
      </w:r>
      <w:r w:rsidR="008A0307" w:rsidRPr="008A0307">
        <w:rPr>
          <w:bCs/>
        </w:rPr>
        <w:t>“) a</w:t>
      </w:r>
      <w:r w:rsidR="008A0307">
        <w:rPr>
          <w:b/>
        </w:rPr>
        <w:t xml:space="preserve"> </w:t>
      </w:r>
      <w:r w:rsidR="008A0307" w:rsidRPr="008A0307">
        <w:rPr>
          <w:bCs/>
        </w:rPr>
        <w:t>Veřejné dopravy Vysočiny (dále jen „</w:t>
      </w:r>
      <w:r w:rsidR="008A0307">
        <w:rPr>
          <w:b/>
        </w:rPr>
        <w:t>VDV</w:t>
      </w:r>
      <w:r w:rsidR="008A0307">
        <w:rPr>
          <w:bCs/>
        </w:rPr>
        <w:t>“)</w:t>
      </w:r>
      <w:r w:rsidR="00153C37">
        <w:rPr>
          <w:lang w:val="es-ES_tradnl"/>
        </w:rPr>
        <w:t xml:space="preserve"> </w:t>
      </w:r>
      <w:r w:rsidR="00EE23AF">
        <w:rPr>
          <w:lang w:val="es-ES_tradnl"/>
        </w:rPr>
        <w:t xml:space="preserve">odbavovací a prodejní zařízení </w:t>
      </w:r>
      <w:r w:rsidR="00AA0C25" w:rsidRPr="00D72DB9">
        <w:rPr>
          <w:color w:val="auto"/>
        </w:rPr>
        <w:t>(</w:t>
      </w:r>
      <w:r w:rsidR="00EE23AF">
        <w:rPr>
          <w:color w:val="auto"/>
        </w:rPr>
        <w:t>automaty</w:t>
      </w:r>
      <w:r w:rsidR="00AA0C25" w:rsidRPr="00D72DB9">
        <w:rPr>
          <w:color w:val="auto"/>
        </w:rPr>
        <w:t>)</w:t>
      </w:r>
      <w:r w:rsidR="00153C37" w:rsidRPr="00D72DB9">
        <w:rPr>
          <w:color w:val="auto"/>
        </w:rPr>
        <w:t xml:space="preserve"> ve vozidlech (dále jen „</w:t>
      </w:r>
      <w:r w:rsidR="00153C37" w:rsidRPr="00D72DB9">
        <w:rPr>
          <w:b/>
          <w:bCs/>
          <w:color w:val="auto"/>
        </w:rPr>
        <w:t>Jízdenky</w:t>
      </w:r>
      <w:r w:rsidR="00153C37" w:rsidRPr="00D72DB9">
        <w:rPr>
          <w:color w:val="auto"/>
        </w:rPr>
        <w:t>“).</w:t>
      </w:r>
      <w:r w:rsidR="008664FA">
        <w:rPr>
          <w:color w:val="auto"/>
        </w:rPr>
        <w:t xml:space="preserve"> Vlastníkem a provozovatelem výše uvedených automatů je KORDIS.</w:t>
      </w:r>
      <w:r w:rsidR="00C67BC6">
        <w:rPr>
          <w:color w:val="auto"/>
        </w:rPr>
        <w:t xml:space="preserve"> Dopravce má dále zájem zajistit prodej Jízdenek zejména </w:t>
      </w:r>
      <w:r w:rsidR="00C67BC6" w:rsidRPr="00D72DB9">
        <w:rPr>
          <w:color w:val="auto"/>
        </w:rPr>
        <w:t>ve vozidlech</w:t>
      </w:r>
      <w:r w:rsidR="00C67BC6">
        <w:rPr>
          <w:color w:val="auto"/>
        </w:rPr>
        <w:t xml:space="preserve"> a na kontaktních centrech i jinými způsoby než prostřednictvím automatů.</w:t>
      </w:r>
    </w:p>
    <w:p w14:paraId="6E28DF10" w14:textId="427F20B0" w:rsidR="00E461E8" w:rsidRPr="00D72DB9" w:rsidRDefault="00153C37">
      <w:pPr>
        <w:pStyle w:val="Smlodstavec"/>
        <w:numPr>
          <w:ilvl w:val="1"/>
          <w:numId w:val="2"/>
        </w:numPr>
        <w:rPr>
          <w:color w:val="auto"/>
        </w:rPr>
      </w:pPr>
      <w:r w:rsidRPr="00D72DB9">
        <w:rPr>
          <w:color w:val="auto"/>
        </w:rPr>
        <w:t xml:space="preserve">Na základě výše uvedeného se smluvní strany dohodly na obchodní spolupráci, která spočívá v prodeji Jízdenek </w:t>
      </w:r>
      <w:r w:rsidR="008664FA">
        <w:rPr>
          <w:color w:val="auto"/>
        </w:rPr>
        <w:t xml:space="preserve">jménem a na účet Dopravce </w:t>
      </w:r>
      <w:r w:rsidRPr="00D72DB9">
        <w:rPr>
          <w:color w:val="auto"/>
        </w:rPr>
        <w:t xml:space="preserve">prostřednictvím </w:t>
      </w:r>
      <w:r w:rsidR="003B1A9C">
        <w:rPr>
          <w:color w:val="auto"/>
        </w:rPr>
        <w:t>KORDIS</w:t>
      </w:r>
      <w:r w:rsidRPr="00D72DB9">
        <w:rPr>
          <w:color w:val="auto"/>
        </w:rPr>
        <w:t xml:space="preserve"> a poskytování </w:t>
      </w:r>
      <w:proofErr w:type="gramStart"/>
      <w:r w:rsidRPr="00D72DB9">
        <w:rPr>
          <w:color w:val="auto"/>
        </w:rPr>
        <w:t>součinnosti  a</w:t>
      </w:r>
      <w:proofErr w:type="gramEnd"/>
      <w:r w:rsidRPr="00D72DB9">
        <w:rPr>
          <w:color w:val="auto"/>
        </w:rPr>
        <w:t xml:space="preserve"> úhradě odměny za </w:t>
      </w:r>
      <w:r w:rsidR="00270E68">
        <w:rPr>
          <w:color w:val="auto"/>
        </w:rPr>
        <w:t>činnosti KORDIS v souladu s čl. III této smlouvy</w:t>
      </w:r>
      <w:r w:rsidR="00C67BC6">
        <w:rPr>
          <w:color w:val="auto"/>
        </w:rPr>
        <w:t xml:space="preserve"> </w:t>
      </w:r>
      <w:r w:rsidRPr="00D72DB9">
        <w:rPr>
          <w:color w:val="auto"/>
        </w:rPr>
        <w:t xml:space="preserve">na straně </w:t>
      </w:r>
      <w:r w:rsidR="003B1A9C">
        <w:rPr>
          <w:color w:val="auto"/>
        </w:rPr>
        <w:t>Dopravce</w:t>
      </w:r>
      <w:r w:rsidRPr="00D72DB9">
        <w:rPr>
          <w:color w:val="auto"/>
        </w:rPr>
        <w:t xml:space="preserve">. </w:t>
      </w:r>
    </w:p>
    <w:p w14:paraId="3102680B" w14:textId="77777777" w:rsidR="00E461E8" w:rsidRPr="00D72DB9" w:rsidRDefault="00153C37" w:rsidP="00820E89">
      <w:pPr>
        <w:pStyle w:val="Smllnek"/>
        <w:numPr>
          <w:ilvl w:val="0"/>
          <w:numId w:val="2"/>
        </w:numPr>
        <w:ind w:left="426" w:hanging="426"/>
        <w:rPr>
          <w:color w:val="auto"/>
        </w:rPr>
      </w:pPr>
      <w:bookmarkStart w:id="1" w:name="_Ref506841541"/>
      <w:r w:rsidRPr="00D72DB9">
        <w:rPr>
          <w:color w:val="auto"/>
        </w:rPr>
        <w:t>Předmět smlouvy</w:t>
      </w:r>
      <w:bookmarkEnd w:id="1"/>
    </w:p>
    <w:p w14:paraId="445E31F5" w14:textId="4C773F58" w:rsidR="00E461E8" w:rsidRPr="00C53197" w:rsidRDefault="00153C37" w:rsidP="002177B7">
      <w:pPr>
        <w:pStyle w:val="Smlodstavec"/>
        <w:numPr>
          <w:ilvl w:val="1"/>
          <w:numId w:val="3"/>
        </w:numPr>
        <w:tabs>
          <w:tab w:val="clear" w:pos="737"/>
          <w:tab w:val="left" w:pos="567"/>
        </w:tabs>
        <w:ind w:left="567" w:hanging="567"/>
        <w:rPr>
          <w:b/>
          <w:bCs/>
          <w:color w:val="auto"/>
          <w:sz w:val="28"/>
          <w:szCs w:val="28"/>
        </w:rPr>
      </w:pPr>
      <w:r w:rsidRPr="00D72DB9">
        <w:rPr>
          <w:color w:val="auto"/>
        </w:rPr>
        <w:t xml:space="preserve">Předmětem Smlouvy je závazek </w:t>
      </w:r>
      <w:r w:rsidR="003B1A9C">
        <w:rPr>
          <w:color w:val="auto"/>
        </w:rPr>
        <w:t>KORDIS</w:t>
      </w:r>
      <w:r w:rsidRPr="00D72DB9">
        <w:rPr>
          <w:color w:val="auto"/>
        </w:rPr>
        <w:t xml:space="preserve"> poskytovat za podmínek uvedených v té</w:t>
      </w:r>
      <w:r w:rsidRPr="00D72DB9">
        <w:rPr>
          <w:color w:val="auto"/>
          <w:lang w:val="fr-FR"/>
        </w:rPr>
        <w:t>to smlouv</w:t>
      </w:r>
      <w:r w:rsidRPr="00D72DB9">
        <w:rPr>
          <w:color w:val="auto"/>
        </w:rPr>
        <w:t xml:space="preserve">ě </w:t>
      </w:r>
      <w:r w:rsidR="00270E68">
        <w:rPr>
          <w:color w:val="auto"/>
        </w:rPr>
        <w:t>zařízení a SW vybavení, které umožní Dopravci poskytovat služby spočí</w:t>
      </w:r>
      <w:r w:rsidRPr="00D72DB9">
        <w:rPr>
          <w:color w:val="auto"/>
        </w:rPr>
        <w:t>vající v prodeji Jízdenek specifikovaných v čl. II odst. 3</w:t>
      </w:r>
      <w:r w:rsidR="00270E68">
        <w:rPr>
          <w:color w:val="auto"/>
        </w:rPr>
        <w:t xml:space="preserve"> </w:t>
      </w:r>
      <w:r w:rsidR="00270E68" w:rsidRPr="00D72DB9">
        <w:rPr>
          <w:color w:val="auto"/>
        </w:rPr>
        <w:t xml:space="preserve">této Smlouvy jménem </w:t>
      </w:r>
      <w:r w:rsidR="00270E68">
        <w:rPr>
          <w:color w:val="auto"/>
        </w:rPr>
        <w:t>a</w:t>
      </w:r>
      <w:r w:rsidR="00270E68" w:rsidRPr="00D72DB9">
        <w:rPr>
          <w:color w:val="auto"/>
        </w:rPr>
        <w:t xml:space="preserve"> na účet </w:t>
      </w:r>
      <w:r w:rsidR="00270E68">
        <w:rPr>
          <w:color w:val="auto"/>
        </w:rPr>
        <w:t>Dopravce</w:t>
      </w:r>
      <w:r w:rsidR="00270E68" w:rsidRPr="00D72DB9">
        <w:rPr>
          <w:color w:val="auto"/>
        </w:rPr>
        <w:t xml:space="preserve"> </w:t>
      </w:r>
      <w:r w:rsidRPr="00700EE2">
        <w:rPr>
          <w:color w:val="auto"/>
        </w:rPr>
        <w:t>a vyřizovat reklamace vztahující se k procesu jejich nákupu, a</w:t>
      </w:r>
      <w:r w:rsidRPr="00D72DB9">
        <w:rPr>
          <w:color w:val="auto"/>
        </w:rPr>
        <w:t xml:space="preserve"> tomu odpovídající závazek </w:t>
      </w:r>
      <w:r w:rsidR="003B1A9C">
        <w:rPr>
          <w:color w:val="auto"/>
        </w:rPr>
        <w:t>Dopravce</w:t>
      </w:r>
      <w:r w:rsidRPr="00D72DB9">
        <w:rPr>
          <w:color w:val="auto"/>
        </w:rPr>
        <w:t xml:space="preserve"> zaplatit </w:t>
      </w:r>
      <w:r w:rsidR="003B1A9C">
        <w:rPr>
          <w:color w:val="auto"/>
        </w:rPr>
        <w:t>KORDIS</w:t>
      </w:r>
      <w:r w:rsidRPr="00D72DB9">
        <w:rPr>
          <w:color w:val="auto"/>
        </w:rPr>
        <w:t xml:space="preserve"> za poskytnutí plnění dle této Smlouvy dohodnutou smluvní odměnu.</w:t>
      </w:r>
    </w:p>
    <w:p w14:paraId="74ACF3DD" w14:textId="77777777" w:rsidR="00C53197" w:rsidRPr="00D72DB9" w:rsidRDefault="00C53197" w:rsidP="00C53197">
      <w:pPr>
        <w:pStyle w:val="Smlodstavec"/>
        <w:tabs>
          <w:tab w:val="clear" w:pos="737"/>
          <w:tab w:val="left" w:pos="567"/>
        </w:tabs>
        <w:ind w:left="567"/>
        <w:rPr>
          <w:b/>
          <w:bCs/>
          <w:color w:val="auto"/>
          <w:sz w:val="28"/>
          <w:szCs w:val="28"/>
        </w:rPr>
      </w:pPr>
    </w:p>
    <w:p w14:paraId="5BC8A806" w14:textId="77777777" w:rsidR="00E461E8" w:rsidRPr="00D72DB9" w:rsidRDefault="00153C37" w:rsidP="005C32B2">
      <w:pPr>
        <w:pStyle w:val="Smllnek"/>
        <w:numPr>
          <w:ilvl w:val="0"/>
          <w:numId w:val="2"/>
        </w:numPr>
        <w:tabs>
          <w:tab w:val="clear" w:pos="5415"/>
        </w:tabs>
        <w:ind w:left="284" w:firstLine="2126"/>
        <w:jc w:val="left"/>
        <w:rPr>
          <w:color w:val="auto"/>
        </w:rPr>
      </w:pPr>
      <w:bookmarkStart w:id="2" w:name="_Ref506800000"/>
      <w:r w:rsidRPr="00D72DB9">
        <w:rPr>
          <w:color w:val="auto"/>
        </w:rPr>
        <w:t>Práva a povinnosti smluvních stran</w:t>
      </w:r>
      <w:bookmarkEnd w:id="2"/>
    </w:p>
    <w:p w14:paraId="3BE2DD60" w14:textId="19E4B420" w:rsidR="00E461E8" w:rsidRPr="00D72DB9" w:rsidRDefault="003B1A9C">
      <w:pPr>
        <w:pStyle w:val="Smlodstavec"/>
        <w:numPr>
          <w:ilvl w:val="1"/>
          <w:numId w:val="2"/>
        </w:numPr>
        <w:rPr>
          <w:color w:val="auto"/>
        </w:rPr>
      </w:pPr>
      <w:r>
        <w:rPr>
          <w:color w:val="auto"/>
        </w:rPr>
        <w:t>KORDIS</w:t>
      </w:r>
      <w:r w:rsidR="00153C37" w:rsidRPr="00D72DB9">
        <w:rPr>
          <w:color w:val="auto"/>
        </w:rPr>
        <w:t xml:space="preserve"> se touto Smlouvou zavazuje:</w:t>
      </w:r>
    </w:p>
    <w:p w14:paraId="095374A2" w14:textId="3E14C7D6" w:rsidR="00E461E8" w:rsidRPr="001027B7" w:rsidRDefault="00153C37">
      <w:pPr>
        <w:pStyle w:val="Smlodstavec"/>
        <w:numPr>
          <w:ilvl w:val="0"/>
          <w:numId w:val="5"/>
        </w:numPr>
        <w:rPr>
          <w:color w:val="auto"/>
          <w:highlight w:val="yellow"/>
        </w:rPr>
      </w:pPr>
      <w:r w:rsidRPr="00D72DB9">
        <w:rPr>
          <w:color w:val="auto"/>
        </w:rPr>
        <w:t xml:space="preserve">zajistit jménem a na účet </w:t>
      </w:r>
      <w:r w:rsidR="003B1A9C">
        <w:rPr>
          <w:color w:val="auto"/>
        </w:rPr>
        <w:t>Dopravce</w:t>
      </w:r>
      <w:r w:rsidRPr="00D72DB9">
        <w:rPr>
          <w:color w:val="auto"/>
        </w:rPr>
        <w:t xml:space="preserve"> možnost cestujícím zakoupit si Jízdenky </w:t>
      </w:r>
      <w:r w:rsidR="00AA221F">
        <w:rPr>
          <w:color w:val="auto"/>
        </w:rPr>
        <w:t>tak</w:t>
      </w:r>
      <w:r w:rsidRPr="00D72DB9">
        <w:rPr>
          <w:color w:val="auto"/>
        </w:rPr>
        <w:t>, aby cestující získali možnost prokázat se Jízdenkou s potřebnými nálež</w:t>
      </w:r>
      <w:r w:rsidRPr="00D72DB9">
        <w:rPr>
          <w:color w:val="auto"/>
          <w:lang w:val="pt-PT"/>
        </w:rPr>
        <w:t>itostmi</w:t>
      </w:r>
      <w:r w:rsidR="000411EE">
        <w:rPr>
          <w:color w:val="auto"/>
          <w:lang w:val="pt-PT"/>
        </w:rPr>
        <w:t xml:space="preserve"> a informovat dopravce o výši jeho tržeb</w:t>
      </w:r>
      <w:r w:rsidRPr="00D72DB9">
        <w:rPr>
          <w:color w:val="auto"/>
          <w:lang w:val="pt-PT"/>
        </w:rPr>
        <w:t xml:space="preserve">; </w:t>
      </w:r>
      <w:ins w:id="3" w:author="Word Document Comparison" w:date="2023-11-20T11:21:00Z">
        <w:r w:rsidR="00C46982" w:rsidRPr="002F134B">
          <w:rPr>
            <w:color w:val="auto"/>
            <w:lang w:val="pt-PT"/>
          </w:rPr>
          <w:t>dále</w:t>
        </w:r>
        <w:r w:rsidRPr="002F134B">
          <w:rPr>
            <w:color w:val="auto"/>
            <w:lang w:val="pt-PT"/>
          </w:rPr>
          <w:t xml:space="preserve"> </w:t>
        </w:r>
        <w:r w:rsidR="00C46982" w:rsidRPr="002F134B">
          <w:rPr>
            <w:color w:val="auto"/>
          </w:rPr>
          <w:t xml:space="preserve">zajistit jménem a na účet společnosti CENDIS, </w:t>
        </w:r>
        <w:proofErr w:type="spellStart"/>
        <w:r w:rsidR="00C46982" w:rsidRPr="002F134B">
          <w:rPr>
            <w:color w:val="auto"/>
          </w:rPr>
          <w:t>s.p</w:t>
        </w:r>
        <w:proofErr w:type="spellEnd"/>
        <w:r w:rsidR="00C46982" w:rsidRPr="002F134B">
          <w:rPr>
            <w:color w:val="auto"/>
          </w:rPr>
          <w:t>. možnost cestujícím zakoupit si Jízdenky v tarifu SJT tak, aby cestující získali možnost prokázat se Jízdenkou s potřebnými nálež</w:t>
        </w:r>
        <w:r w:rsidR="00C46982" w:rsidRPr="002F134B">
          <w:rPr>
            <w:color w:val="auto"/>
            <w:lang w:val="pt-PT"/>
          </w:rPr>
          <w:t xml:space="preserve">itostmi a informovat Dopravce o výši tržeb  a zajistit jménem a na účet společnosti Dopravce možnost cestujícím zakoupit si Jízdenky v tarifu VDV tak, aby cestující získali možnost prokázat se Jízdenkou s potřebnými náležitostmi a informovat Dopravce o výši tržeb; </w:t>
        </w:r>
      </w:ins>
    </w:p>
    <w:p w14:paraId="71F3557C" w14:textId="00264B5C" w:rsidR="00E461E8" w:rsidRPr="00D72DB9" w:rsidRDefault="00153C37">
      <w:pPr>
        <w:pStyle w:val="Smlodstavec"/>
        <w:numPr>
          <w:ilvl w:val="0"/>
          <w:numId w:val="5"/>
        </w:numPr>
        <w:rPr>
          <w:color w:val="auto"/>
        </w:rPr>
      </w:pPr>
      <w:r w:rsidRPr="00D72DB9">
        <w:rPr>
          <w:color w:val="auto"/>
        </w:rPr>
        <w:t xml:space="preserve">v souvislosti se zajištěním článku V. odst. 1. písm. a) </w:t>
      </w:r>
      <w:r w:rsidR="00562D65">
        <w:rPr>
          <w:color w:val="auto"/>
        </w:rPr>
        <w:t>zajistit vydávání</w:t>
      </w:r>
      <w:r w:rsidRPr="00D72DB9">
        <w:rPr>
          <w:color w:val="auto"/>
        </w:rPr>
        <w:t xml:space="preserve"> daňov</w:t>
      </w:r>
      <w:r w:rsidR="00562D65">
        <w:rPr>
          <w:color w:val="auto"/>
        </w:rPr>
        <w:t>ých dokladů</w:t>
      </w:r>
      <w:r w:rsidRPr="00D72DB9">
        <w:rPr>
          <w:color w:val="auto"/>
        </w:rPr>
        <w:t xml:space="preserve"> cestujícím dle zákona 235/2004 Sb., o dani z př</w:t>
      </w:r>
      <w:r w:rsidRPr="00D72DB9">
        <w:rPr>
          <w:color w:val="auto"/>
          <w:lang w:val="pt-PT"/>
        </w:rPr>
        <w:t>idan</w:t>
      </w:r>
      <w:r w:rsidRPr="00D72DB9">
        <w:rPr>
          <w:color w:val="auto"/>
        </w:rPr>
        <w:t>é hodnoty;</w:t>
      </w:r>
    </w:p>
    <w:p w14:paraId="1F2361F2" w14:textId="2B07D2AC" w:rsidR="00E461E8" w:rsidRPr="00D72DB9" w:rsidRDefault="00153C37">
      <w:pPr>
        <w:pStyle w:val="Smlodstavec"/>
        <w:numPr>
          <w:ilvl w:val="0"/>
          <w:numId w:val="5"/>
        </w:numPr>
        <w:rPr>
          <w:color w:val="auto"/>
        </w:rPr>
      </w:pPr>
      <w:r w:rsidRPr="00D72DB9">
        <w:rPr>
          <w:color w:val="auto"/>
        </w:rPr>
        <w:t>předat</w:t>
      </w:r>
      <w:r w:rsidR="00FD5B5D">
        <w:rPr>
          <w:color w:val="auto"/>
        </w:rPr>
        <w:t xml:space="preserve"> Dopravci</w:t>
      </w:r>
      <w:r w:rsidRPr="00D72DB9">
        <w:rPr>
          <w:color w:val="auto"/>
        </w:rPr>
        <w:t xml:space="preserve"> inkasované částky postupem sjednaný</w:t>
      </w:r>
      <w:r w:rsidRPr="00D72DB9">
        <w:rPr>
          <w:color w:val="auto"/>
          <w:lang w:val="fr-FR"/>
        </w:rPr>
        <w:t>m touto Smlouvou;</w:t>
      </w:r>
    </w:p>
    <w:p w14:paraId="2B7149F9" w14:textId="3A4831CF" w:rsidR="00E461E8" w:rsidRPr="00D72DB9" w:rsidRDefault="00153C37">
      <w:pPr>
        <w:pStyle w:val="Smlodstavec"/>
        <w:numPr>
          <w:ilvl w:val="0"/>
          <w:numId w:val="6"/>
        </w:numPr>
        <w:rPr>
          <w:color w:val="auto"/>
        </w:rPr>
      </w:pPr>
      <w:r w:rsidRPr="00D72DB9">
        <w:rPr>
          <w:color w:val="auto"/>
        </w:rPr>
        <w:t xml:space="preserve">archivovat </w:t>
      </w:r>
      <w:r w:rsidR="00AA221F">
        <w:rPr>
          <w:color w:val="auto"/>
        </w:rPr>
        <w:t xml:space="preserve">v souladu s právními předpisy </w:t>
      </w:r>
      <w:r w:rsidRPr="00D72DB9">
        <w:rPr>
          <w:color w:val="auto"/>
        </w:rPr>
        <w:t>všechny podklady plynoucí z plnění této Smlouvy;</w:t>
      </w:r>
    </w:p>
    <w:p w14:paraId="342F8CC1" w14:textId="77777777" w:rsidR="00E461E8" w:rsidRPr="00D72DB9" w:rsidRDefault="00153C37">
      <w:pPr>
        <w:pStyle w:val="Smlodstavec"/>
        <w:numPr>
          <w:ilvl w:val="0"/>
          <w:numId w:val="5"/>
        </w:numPr>
        <w:rPr>
          <w:color w:val="auto"/>
        </w:rPr>
      </w:pPr>
      <w:bookmarkStart w:id="4" w:name="_Ref506800013"/>
      <w:r w:rsidRPr="00D72DB9">
        <w:rPr>
          <w:color w:val="auto"/>
        </w:rPr>
        <w:t>vést přehledy prodaných a vrácených Jízdenek za každý kalendářní měsíc</w:t>
      </w:r>
      <w:bookmarkEnd w:id="4"/>
      <w:r w:rsidRPr="00D72DB9">
        <w:rPr>
          <w:color w:val="auto"/>
        </w:rPr>
        <w:t>;</w:t>
      </w:r>
    </w:p>
    <w:p w14:paraId="1F37A3E7" w14:textId="062F60FC" w:rsidR="00E461E8" w:rsidRPr="00D72DB9" w:rsidRDefault="00153C37">
      <w:pPr>
        <w:pStyle w:val="Smlodstavec"/>
        <w:numPr>
          <w:ilvl w:val="0"/>
          <w:numId w:val="5"/>
        </w:numPr>
        <w:rPr>
          <w:color w:val="auto"/>
        </w:rPr>
      </w:pPr>
      <w:r w:rsidRPr="00D72DB9">
        <w:rPr>
          <w:color w:val="auto"/>
        </w:rPr>
        <w:t xml:space="preserve">na základě výzvy </w:t>
      </w:r>
      <w:r w:rsidR="003B1A9C">
        <w:rPr>
          <w:color w:val="auto"/>
        </w:rPr>
        <w:t>Dopravce</w:t>
      </w:r>
      <w:r w:rsidRPr="00D72DB9">
        <w:rPr>
          <w:color w:val="auto"/>
        </w:rPr>
        <w:t xml:space="preserve"> předlož</w:t>
      </w:r>
      <w:r w:rsidRPr="00D72DB9">
        <w:rPr>
          <w:color w:val="auto"/>
          <w:lang w:val="fr-FR"/>
        </w:rPr>
        <w:t xml:space="preserve">it </w:t>
      </w:r>
      <w:r w:rsidR="00AA221F" w:rsidRPr="00D72DB9">
        <w:rPr>
          <w:color w:val="auto"/>
        </w:rPr>
        <w:t>přehledy</w:t>
      </w:r>
      <w:r w:rsidRPr="00D72DB9">
        <w:rPr>
          <w:color w:val="auto"/>
        </w:rPr>
        <w:t xml:space="preserve"> prodaných</w:t>
      </w:r>
      <w:r w:rsidR="00720CE4">
        <w:rPr>
          <w:color w:val="auto"/>
        </w:rPr>
        <w:t xml:space="preserve"> a vrácených </w:t>
      </w:r>
      <w:r w:rsidRPr="00D72DB9">
        <w:rPr>
          <w:color w:val="auto"/>
        </w:rPr>
        <w:t>Jízdenek nebo jakkoliv jinak umožnit kontrolu počtu prodaných Jízdenek za účelem kontroly správnosti vyúčtování;</w:t>
      </w:r>
    </w:p>
    <w:p w14:paraId="37469A9C" w14:textId="1EAA3D55" w:rsidR="00E461E8" w:rsidRPr="00700EE2" w:rsidRDefault="00153C37">
      <w:pPr>
        <w:pStyle w:val="Smlodstavec"/>
        <w:numPr>
          <w:ilvl w:val="0"/>
          <w:numId w:val="5"/>
        </w:numPr>
        <w:rPr>
          <w:color w:val="auto"/>
        </w:rPr>
      </w:pPr>
      <w:r w:rsidRPr="00700EE2">
        <w:rPr>
          <w:color w:val="auto"/>
        </w:rPr>
        <w:t>přijímat a vyřizovat reklamace</w:t>
      </w:r>
      <w:r w:rsidR="000411EE">
        <w:rPr>
          <w:color w:val="auto"/>
        </w:rPr>
        <w:t>;</w:t>
      </w:r>
    </w:p>
    <w:p w14:paraId="6A35ED5C" w14:textId="145D41B0" w:rsidR="00C53197" w:rsidRPr="00700EE2" w:rsidRDefault="00C53197">
      <w:pPr>
        <w:pStyle w:val="Smlodstavec"/>
        <w:numPr>
          <w:ilvl w:val="0"/>
          <w:numId w:val="5"/>
        </w:numPr>
        <w:rPr>
          <w:color w:val="auto"/>
        </w:rPr>
      </w:pPr>
      <w:r w:rsidRPr="00700EE2">
        <w:rPr>
          <w:color w:val="auto"/>
        </w:rPr>
        <w:t xml:space="preserve">prodávat jízdní doklady za podmínek stanovených příslušnými tarify a smluvními přepravními podmínkami. </w:t>
      </w:r>
    </w:p>
    <w:p w14:paraId="43BE927F" w14:textId="7167D3AE" w:rsidR="00E461E8" w:rsidRPr="00D72DB9" w:rsidRDefault="002177B7" w:rsidP="00FC05B4">
      <w:pPr>
        <w:pStyle w:val="Smlodstavec"/>
        <w:tabs>
          <w:tab w:val="left" w:pos="5415"/>
        </w:tabs>
        <w:ind w:left="567" w:hanging="567"/>
        <w:rPr>
          <w:color w:val="auto"/>
        </w:rPr>
      </w:pPr>
      <w:r w:rsidRPr="00D72DB9">
        <w:rPr>
          <w:color w:val="auto"/>
        </w:rPr>
        <w:t xml:space="preserve">          </w:t>
      </w:r>
    </w:p>
    <w:p w14:paraId="0106DF78" w14:textId="5DC4FC6C" w:rsidR="00E461E8" w:rsidRPr="00D72DB9" w:rsidRDefault="003B1A9C">
      <w:pPr>
        <w:pStyle w:val="Smlodstavec"/>
        <w:numPr>
          <w:ilvl w:val="1"/>
          <w:numId w:val="2"/>
        </w:numPr>
        <w:rPr>
          <w:color w:val="auto"/>
        </w:rPr>
      </w:pPr>
      <w:r>
        <w:rPr>
          <w:color w:val="auto"/>
        </w:rPr>
        <w:t>Dopravce</w:t>
      </w:r>
      <w:r w:rsidR="00153C37" w:rsidRPr="00D72DB9">
        <w:rPr>
          <w:color w:val="auto"/>
        </w:rPr>
        <w:t xml:space="preserve"> se touto Smlouvou zavazuje uhradit </w:t>
      </w:r>
      <w:r>
        <w:rPr>
          <w:color w:val="auto"/>
        </w:rPr>
        <w:t>KORDIS</w:t>
      </w:r>
      <w:r w:rsidR="00153C37" w:rsidRPr="00D72DB9">
        <w:rPr>
          <w:color w:val="auto"/>
        </w:rPr>
        <w:t xml:space="preserve"> odměnu podle článku VI. této Smlouvy.</w:t>
      </w:r>
    </w:p>
    <w:p w14:paraId="7FB79D16" w14:textId="77777777" w:rsidR="00E461E8" w:rsidRPr="00FC05B4" w:rsidRDefault="00153C37" w:rsidP="002177B7">
      <w:pPr>
        <w:pStyle w:val="Smlodstavec"/>
        <w:numPr>
          <w:ilvl w:val="1"/>
          <w:numId w:val="3"/>
        </w:numPr>
        <w:tabs>
          <w:tab w:val="clear" w:pos="737"/>
        </w:tabs>
        <w:ind w:left="567" w:hanging="567"/>
        <w:rPr>
          <w:color w:val="auto"/>
          <w:sz w:val="28"/>
          <w:szCs w:val="28"/>
        </w:rPr>
      </w:pPr>
      <w:r w:rsidRPr="00D72DB9">
        <w:rPr>
          <w:color w:val="auto"/>
        </w:rPr>
        <w:t xml:space="preserve">Smluvní strany se touto Smlouvou vzájemně zavazují spolupracovat na zajištění systému definovaného touto Smlouvou, tedy zejména vyvíjet aktivitu směřující k odstranění případných komplikací způsobených vnějšími či vnitřními vlivy (změna legislativních požadavků či tržního prostředí), a v přiměřené míře poskytovat součinnost druhé smluvní straně v záležitostech vedoucích k naplnění cílů této Smlouvy. </w:t>
      </w:r>
    </w:p>
    <w:p w14:paraId="54915DF4" w14:textId="1964A61E" w:rsidR="00B15A40" w:rsidRPr="00D72DB9" w:rsidRDefault="00B15A40" w:rsidP="002177B7">
      <w:pPr>
        <w:pStyle w:val="Smlodstavec"/>
        <w:numPr>
          <w:ilvl w:val="1"/>
          <w:numId w:val="3"/>
        </w:numPr>
        <w:tabs>
          <w:tab w:val="clear" w:pos="737"/>
        </w:tabs>
        <w:ind w:left="567" w:hanging="567"/>
        <w:rPr>
          <w:color w:val="auto"/>
          <w:sz w:val="28"/>
          <w:szCs w:val="28"/>
        </w:rPr>
      </w:pPr>
      <w:r>
        <w:rPr>
          <w:color w:val="auto"/>
        </w:rPr>
        <w:t>Dopravce se vzdává práva na náhradu újmy vůči KORDIS v případě výpadku systému prodeje.</w:t>
      </w:r>
    </w:p>
    <w:p w14:paraId="4212526C" w14:textId="77777777" w:rsidR="00E461E8" w:rsidRPr="00D72DB9" w:rsidRDefault="00153C37" w:rsidP="00FC05B4">
      <w:pPr>
        <w:pStyle w:val="Smllnek"/>
        <w:numPr>
          <w:ilvl w:val="0"/>
          <w:numId w:val="2"/>
        </w:numPr>
        <w:tabs>
          <w:tab w:val="clear" w:pos="5415"/>
        </w:tabs>
        <w:ind w:left="284" w:firstLine="2126"/>
        <w:jc w:val="left"/>
        <w:rPr>
          <w:color w:val="auto"/>
        </w:rPr>
      </w:pPr>
      <w:r w:rsidRPr="00D72DB9">
        <w:rPr>
          <w:color w:val="auto"/>
        </w:rPr>
        <w:t>Cena Jízdného, způsob vypořádání tržeb</w:t>
      </w:r>
    </w:p>
    <w:p w14:paraId="53F0E129" w14:textId="77777777" w:rsidR="00E461E8" w:rsidRPr="00700EE2" w:rsidRDefault="00153C37">
      <w:pPr>
        <w:pStyle w:val="Smlodstavec"/>
        <w:numPr>
          <w:ilvl w:val="1"/>
          <w:numId w:val="2"/>
        </w:numPr>
        <w:rPr>
          <w:color w:val="auto"/>
        </w:rPr>
      </w:pPr>
      <w:r w:rsidRPr="00700EE2">
        <w:rPr>
          <w:color w:val="auto"/>
        </w:rPr>
        <w:t>Cena Jízdenky je vždy konečná. Podrobné vymezení nálež</w:t>
      </w:r>
      <w:r w:rsidRPr="00700EE2">
        <w:rPr>
          <w:color w:val="auto"/>
          <w:lang w:val="pt-PT"/>
        </w:rPr>
        <w:t>itost</w:t>
      </w:r>
      <w:r w:rsidRPr="00700EE2">
        <w:rPr>
          <w:color w:val="auto"/>
        </w:rPr>
        <w:t>í Jízdenek je stanoveno v příslušných smluvních přepravních podmínkách a souvisejících obecných právních a prováděcích předpisech.</w:t>
      </w:r>
    </w:p>
    <w:p w14:paraId="502C5492" w14:textId="55200D57" w:rsidR="00A40974" w:rsidRDefault="003B1A9C" w:rsidP="00A40974">
      <w:pPr>
        <w:pStyle w:val="Smlodstavec"/>
        <w:numPr>
          <w:ilvl w:val="1"/>
          <w:numId w:val="2"/>
        </w:numPr>
      </w:pPr>
      <w:r>
        <w:t>KORDIS</w:t>
      </w:r>
      <w:r w:rsidR="00153C37">
        <w:t xml:space="preserve"> bude informovat </w:t>
      </w:r>
      <w:r>
        <w:t>Dopravce</w:t>
      </w:r>
      <w:r w:rsidR="00153C37">
        <w:t xml:space="preserve"> o výši jeho tržeb dle článku </w:t>
      </w:r>
      <w:r w:rsidR="005A3A61">
        <w:t>I</w:t>
      </w:r>
      <w:r w:rsidR="00153C37">
        <w:t xml:space="preserve">V. odst. 1. písm. a) této Smlouvy, a to vždy k poslednímu dni daného kalendářního měsíce. </w:t>
      </w:r>
      <w:r>
        <w:t>KORDIS</w:t>
      </w:r>
      <w:r w:rsidR="00153C37">
        <w:t xml:space="preserve"> se zavazuje zaslat </w:t>
      </w:r>
      <w:r>
        <w:t>Dopravc</w:t>
      </w:r>
      <w:r w:rsidR="00153C37">
        <w:t xml:space="preserve">i informaci o výši jeho tržeb nejpozději do </w:t>
      </w:r>
      <w:r w:rsidR="004528FD">
        <w:t>pěti</w:t>
      </w:r>
      <w:r w:rsidR="00153C37">
        <w:t xml:space="preserve"> pracovních dnů </w:t>
      </w:r>
      <w:r w:rsidR="00153C37" w:rsidRPr="00C53197">
        <w:t>od term</w:t>
      </w:r>
      <w:r w:rsidR="00153C37">
        <w:t>ínu stanoveného v tomto odstavci prostřednictvím e-mailu.</w:t>
      </w:r>
      <w:r w:rsidR="004E53C9">
        <w:t xml:space="preserve"> V případě, kdy by KORDIS měl uzavřeno více smluv na zajištění prodeje jízdenek s Dopravcem, splněním povinnosti podle jedné smlouvy je povinnost splněna podle všech smluv na zajištění prodeje jízdenek</w:t>
      </w:r>
      <w:r w:rsidR="002F71B2">
        <w:t xml:space="preserve"> s hodnotami za všechny smlouvy na zajištění prodeje jízdenek souhrnně</w:t>
      </w:r>
      <w:r w:rsidR="004E53C9">
        <w:t>.</w:t>
      </w:r>
    </w:p>
    <w:p w14:paraId="2AF5F7E7" w14:textId="77777777" w:rsidR="005A3A61" w:rsidRDefault="005A3A61" w:rsidP="005A3A61">
      <w:pPr>
        <w:pStyle w:val="Smlodstavec"/>
        <w:numPr>
          <w:ilvl w:val="1"/>
          <w:numId w:val="2"/>
        </w:numPr>
      </w:pPr>
      <w:r>
        <w:t xml:space="preserve">Měsíční tržby Dopravce budou poníženy o vrácené Jízdné, jehož výše bude Dopravci sdělena v informaci dle čl. IV. odst. 1. písm. a) této Smlouvy. Vrácené Jízdné provedené v daném kalendářním měsíci se započítává </w:t>
      </w:r>
      <w:r>
        <w:rPr>
          <w:lang w:val="pt-PT"/>
        </w:rPr>
        <w:t>do dan</w:t>
      </w:r>
      <w:proofErr w:type="spellStart"/>
      <w:r>
        <w:t>ého</w:t>
      </w:r>
      <w:proofErr w:type="spellEnd"/>
      <w:r>
        <w:t xml:space="preserve"> kalendářního měsíce. Vrácené jízdné za daný kalendářní měsíc provedené v následujících kalendářních měsících se započítávají do kalendářního měsíce, ve kterém bylo vrácení jízdného provedeno.</w:t>
      </w:r>
    </w:p>
    <w:p w14:paraId="3E43433F" w14:textId="4C08FE7C" w:rsidR="00C46982" w:rsidRPr="00046D7B" w:rsidRDefault="00C46982" w:rsidP="005A3A61">
      <w:pPr>
        <w:pStyle w:val="Smlodstavec"/>
        <w:numPr>
          <w:ilvl w:val="1"/>
          <w:numId w:val="2"/>
        </w:numPr>
        <w:rPr>
          <w:ins w:id="5" w:author="Word Document Comparison" w:date="2023-11-20T11:21:00Z"/>
          <w:highlight w:val="yellow"/>
        </w:rPr>
      </w:pPr>
      <w:ins w:id="6" w:author="Word Document Comparison" w:date="2023-11-20T11:21:00Z">
        <w:r w:rsidRPr="002F134B">
          <w:lastRenderedPageBreak/>
          <w:t>Na základě výše uvedených informací zaslaných KORDIS Dopravci, vystaví Dopravce fakturu</w:t>
        </w:r>
        <w:r w:rsidR="00AB432A" w:rsidRPr="002F134B">
          <w:t xml:space="preserve"> s hodnotami dle odstavce 2 tohoto člá</w:t>
        </w:r>
      </w:ins>
      <w:ins w:id="7" w:author="Vít Baťa" w:date="2023-11-23T10:36:00Z">
        <w:r w:rsidR="004E005A">
          <w:t>n</w:t>
        </w:r>
      </w:ins>
      <w:ins w:id="8" w:author="Word Document Comparison" w:date="2023-11-20T11:21:00Z">
        <w:r w:rsidR="00AB432A" w:rsidRPr="002F134B">
          <w:t>ku</w:t>
        </w:r>
        <w:r w:rsidRPr="002F134B">
          <w:t xml:space="preserve">, kterou zašle KORDIS emailovou poštou na adresu </w:t>
        </w:r>
        <w:proofErr w:type="gramStart"/>
        <w:r w:rsidR="00AB432A" w:rsidRPr="002F134B">
          <w:t>…….</w:t>
        </w:r>
        <w:proofErr w:type="gramEnd"/>
        <w:r w:rsidR="00AB432A" w:rsidRPr="002F134B">
          <w:t>.</w:t>
        </w:r>
      </w:ins>
    </w:p>
    <w:p w14:paraId="0698A70E" w14:textId="7ACC0B84" w:rsidR="005A3A61" w:rsidRDefault="005A3A61" w:rsidP="005A3A61">
      <w:pPr>
        <w:pStyle w:val="Smlodstavec"/>
        <w:numPr>
          <w:ilvl w:val="1"/>
          <w:numId w:val="2"/>
        </w:numPr>
      </w:pPr>
      <w:r w:rsidRPr="00FD5B5D">
        <w:rPr>
          <w:color w:val="auto"/>
        </w:rPr>
        <w:t xml:space="preserve">Splatnost faktury je stanovena na 30 kalendářních dnů od data jejího vystavení. </w:t>
      </w:r>
      <w:r>
        <w:t xml:space="preserve">Součástí faktury bude informace o výši tržeb dle č. IV. odst. 1 písm. a) této Smlouvy vyhotovená za příslušné období </w:t>
      </w:r>
      <w:proofErr w:type="spellStart"/>
      <w:r>
        <w:t>KORDISem</w:t>
      </w:r>
      <w:proofErr w:type="spellEnd"/>
      <w:r>
        <w:t>. Faktura musí obsahovat nálež</w:t>
      </w:r>
      <w:r w:rsidRPr="00FD5B5D">
        <w:rPr>
          <w:lang w:val="it-IT"/>
        </w:rPr>
        <w:t>itosti da</w:t>
      </w:r>
      <w:proofErr w:type="spellStart"/>
      <w:r>
        <w:t>ňového</w:t>
      </w:r>
      <w:proofErr w:type="spellEnd"/>
      <w:r>
        <w:t xml:space="preserve"> a účetního dokladu dle zák. č</w:t>
      </w:r>
      <w:r w:rsidRPr="00FD5B5D">
        <w:rPr>
          <w:lang w:val="pt-PT"/>
        </w:rPr>
        <w:t>. 235/2004 Sb., o dani z</w:t>
      </w:r>
      <w:r>
        <w:t> př</w:t>
      </w:r>
      <w:r w:rsidRPr="00FD5B5D">
        <w:rPr>
          <w:lang w:val="pt-PT"/>
        </w:rPr>
        <w:t>idan</w:t>
      </w:r>
      <w:r>
        <w:t>é hodnoty, ve znění pozdějších předpisů., a zákona č</w:t>
      </w:r>
      <w:r w:rsidRPr="00FD5B5D">
        <w:rPr>
          <w:lang w:val="pt-PT"/>
        </w:rPr>
        <w:t xml:space="preserve">. 563/1991 Sb. o </w:t>
      </w:r>
      <w:r>
        <w:t>účetnictví, ve znění pozdějších předpisů.</w:t>
      </w:r>
    </w:p>
    <w:p w14:paraId="41D75882" w14:textId="6B8AD721" w:rsidR="00E461E8" w:rsidRDefault="00153C37" w:rsidP="00820E89">
      <w:pPr>
        <w:pStyle w:val="Smllnek"/>
        <w:numPr>
          <w:ilvl w:val="0"/>
          <w:numId w:val="2"/>
        </w:numPr>
        <w:ind w:left="1134" w:hanging="567"/>
      </w:pPr>
      <w:bookmarkStart w:id="9" w:name="_Ref506799827"/>
      <w:r>
        <w:t xml:space="preserve">Odměna </w:t>
      </w:r>
      <w:r w:rsidR="003B1A9C">
        <w:t>KORDIS</w:t>
      </w:r>
      <w:bookmarkEnd w:id="9"/>
    </w:p>
    <w:p w14:paraId="7D6B4D5D" w14:textId="4B3E7515" w:rsidR="00E461E8" w:rsidRDefault="003B1A9C">
      <w:pPr>
        <w:pStyle w:val="Smlodstavec"/>
        <w:numPr>
          <w:ilvl w:val="1"/>
          <w:numId w:val="2"/>
        </w:numPr>
      </w:pPr>
      <w:bookmarkStart w:id="10" w:name="_Ref506799857"/>
      <w:r>
        <w:t>Dopravce</w:t>
      </w:r>
      <w:r w:rsidR="00153C37">
        <w:t xml:space="preserve"> se zavazuje, že za poskytnuté plnění dle této Smlouvy ze strany </w:t>
      </w:r>
      <w:r>
        <w:t>KORDIS</w:t>
      </w:r>
      <w:r w:rsidR="00153C37">
        <w:t xml:space="preserve"> uhradí </w:t>
      </w:r>
      <w:r w:rsidR="00FD5B5D">
        <w:t>odměnu</w:t>
      </w:r>
      <w:r w:rsidR="00153C37">
        <w:t xml:space="preserve">, která se </w:t>
      </w:r>
      <w:r w:rsidR="00C53197">
        <w:t xml:space="preserve">pro SJT </w:t>
      </w:r>
      <w:r w:rsidR="005C32B2">
        <w:t xml:space="preserve">a tarif VDV </w:t>
      </w:r>
      <w:r w:rsidR="00153C37" w:rsidRPr="005C32B2">
        <w:t xml:space="preserve">stanovuje ve výši </w:t>
      </w:r>
      <w:r w:rsidR="005C32B2" w:rsidRPr="005C32B2">
        <w:t>0,</w:t>
      </w:r>
      <w:r w:rsidR="00284A48">
        <w:t>7</w:t>
      </w:r>
      <w:r w:rsidR="00284A48" w:rsidRPr="005C32B2">
        <w:t xml:space="preserve">0 </w:t>
      </w:r>
      <w:r w:rsidR="005C32B2" w:rsidRPr="005C32B2">
        <w:t xml:space="preserve">Kč + </w:t>
      </w:r>
      <w:r w:rsidR="00391999">
        <w:t>2</w:t>
      </w:r>
      <w:r w:rsidR="00284A48">
        <w:t xml:space="preserve"> </w:t>
      </w:r>
      <w:r w:rsidR="00153C37" w:rsidRPr="005C32B2">
        <w:t>% z každé transakce + DPH v zákonné výši</w:t>
      </w:r>
      <w:bookmarkEnd w:id="10"/>
      <w:r w:rsidR="005C32B2" w:rsidRPr="005C32B2">
        <w:t>.</w:t>
      </w:r>
    </w:p>
    <w:p w14:paraId="1883D655" w14:textId="0DC3EC27" w:rsidR="00E461E8" w:rsidRDefault="003B1A9C">
      <w:pPr>
        <w:pStyle w:val="Smlodstavec"/>
        <w:numPr>
          <w:ilvl w:val="1"/>
          <w:numId w:val="2"/>
        </w:numPr>
      </w:pPr>
      <w:r>
        <w:t>KORDIS</w:t>
      </w:r>
      <w:r w:rsidR="00153C37">
        <w:t xml:space="preserve"> vystaví fakturu (daňový doklad) na svoji </w:t>
      </w:r>
      <w:r w:rsidR="00FD5B5D">
        <w:t xml:space="preserve">odměnu </w:t>
      </w:r>
      <w:r w:rsidR="00153C37">
        <w:t xml:space="preserve">v termínu nejpozději do </w:t>
      </w:r>
      <w:r w:rsidR="00E660A3">
        <w:t>4</w:t>
      </w:r>
      <w:r w:rsidR="00153C37">
        <w:t xml:space="preserve">. kalendářního dne následujícího měsíce po měsíci, za který Odměna </w:t>
      </w:r>
      <w:proofErr w:type="spellStart"/>
      <w:r w:rsidR="00FD5B5D">
        <w:t>odměna</w:t>
      </w:r>
      <w:proofErr w:type="spellEnd"/>
      <w:r w:rsidR="00FD5B5D">
        <w:t xml:space="preserve"> </w:t>
      </w:r>
      <w:r w:rsidR="00153C37">
        <w:t xml:space="preserve">náleží. Splatnost faktury je stanovena </w:t>
      </w:r>
      <w:r w:rsidR="00E660A3">
        <w:t xml:space="preserve">na </w:t>
      </w:r>
      <w:r w:rsidR="009128CA">
        <w:t>30</w:t>
      </w:r>
      <w:r w:rsidR="00E660A3">
        <w:t xml:space="preserve"> kalendářních dní od data vystavení.</w:t>
      </w:r>
      <w:r w:rsidR="00153C37">
        <w:t xml:space="preserve"> Faktura musí obsahovat nálež</w:t>
      </w:r>
      <w:r w:rsidR="00153C37">
        <w:rPr>
          <w:lang w:val="it-IT"/>
        </w:rPr>
        <w:t>itosti da</w:t>
      </w:r>
      <w:proofErr w:type="spellStart"/>
      <w:r w:rsidR="00153C37">
        <w:t>ňového</w:t>
      </w:r>
      <w:proofErr w:type="spellEnd"/>
      <w:r w:rsidR="00153C37">
        <w:t xml:space="preserve"> a účetního dokladu dle zák. č</w:t>
      </w:r>
      <w:r w:rsidR="00153C37">
        <w:rPr>
          <w:lang w:val="pt-PT"/>
        </w:rPr>
        <w:t>. 235/2004 Sb., o dani z</w:t>
      </w:r>
      <w:r w:rsidR="00153C37">
        <w:t> př</w:t>
      </w:r>
      <w:r w:rsidR="00153C37">
        <w:rPr>
          <w:lang w:val="pt-PT"/>
        </w:rPr>
        <w:t>idan</w:t>
      </w:r>
      <w:r w:rsidR="00153C37">
        <w:t xml:space="preserve">é hodnoty, </w:t>
      </w:r>
      <w:r w:rsidR="00306EC0">
        <w:t>ve znění pozdějších předpisů</w:t>
      </w:r>
      <w:r w:rsidR="00153C37">
        <w:t>, a zákona č</w:t>
      </w:r>
      <w:r w:rsidR="00153C37">
        <w:rPr>
          <w:lang w:val="pt-PT"/>
        </w:rPr>
        <w:t xml:space="preserve">. 563/1991 Sb. o </w:t>
      </w:r>
      <w:r w:rsidR="00153C37">
        <w:t xml:space="preserve">účetnictví, </w:t>
      </w:r>
      <w:r w:rsidR="00306EC0">
        <w:t>ve znění pozdějších předpisů</w:t>
      </w:r>
    </w:p>
    <w:p w14:paraId="14C243F0" w14:textId="77777777" w:rsidR="00E461E8" w:rsidRDefault="00153C37" w:rsidP="00820E89">
      <w:pPr>
        <w:pStyle w:val="Smllnek"/>
        <w:numPr>
          <w:ilvl w:val="0"/>
          <w:numId w:val="2"/>
        </w:numPr>
        <w:ind w:left="1276" w:hanging="567"/>
      </w:pPr>
      <w:bookmarkStart w:id="11" w:name="_Ref506799987"/>
      <w:r>
        <w:t>Zápočet</w:t>
      </w:r>
    </w:p>
    <w:p w14:paraId="7BB5057B" w14:textId="30473B82" w:rsidR="00E461E8" w:rsidRPr="00D72DB9" w:rsidRDefault="00E660A3">
      <w:pPr>
        <w:pStyle w:val="Smlodstavec"/>
        <w:numPr>
          <w:ilvl w:val="1"/>
          <w:numId w:val="2"/>
        </w:numPr>
        <w:rPr>
          <w:color w:val="auto"/>
        </w:rPr>
      </w:pPr>
      <w:r w:rsidRPr="00D72DB9">
        <w:rPr>
          <w:color w:val="auto"/>
        </w:rPr>
        <w:t>Smluvní stra</w:t>
      </w:r>
      <w:r w:rsidR="002B6D76" w:rsidRPr="00D72DB9">
        <w:rPr>
          <w:color w:val="auto"/>
        </w:rPr>
        <w:t>n</w:t>
      </w:r>
      <w:r w:rsidRPr="00D72DB9">
        <w:rPr>
          <w:color w:val="auto"/>
        </w:rPr>
        <w:t>y se dohodly na provedení zápočtu odměny</w:t>
      </w:r>
      <w:r w:rsidR="00391999">
        <w:rPr>
          <w:color w:val="auto"/>
        </w:rPr>
        <w:t xml:space="preserve"> KORDIS</w:t>
      </w:r>
      <w:r w:rsidRPr="00D72DB9">
        <w:rPr>
          <w:color w:val="auto"/>
        </w:rPr>
        <w:t xml:space="preserve"> a </w:t>
      </w:r>
      <w:r w:rsidR="002B6D76" w:rsidRPr="00D72DB9">
        <w:rPr>
          <w:color w:val="auto"/>
        </w:rPr>
        <w:t>tržeb</w:t>
      </w:r>
      <w:r w:rsidR="00391999">
        <w:rPr>
          <w:color w:val="auto"/>
        </w:rPr>
        <w:t xml:space="preserve"> Dopravce</w:t>
      </w:r>
      <w:r w:rsidR="002B6D76" w:rsidRPr="00D72DB9">
        <w:rPr>
          <w:color w:val="auto"/>
        </w:rPr>
        <w:t xml:space="preserve">. </w:t>
      </w:r>
      <w:r w:rsidR="003B1A9C">
        <w:rPr>
          <w:color w:val="auto"/>
        </w:rPr>
        <w:t>KORDIS</w:t>
      </w:r>
      <w:r w:rsidR="00153C37" w:rsidRPr="00D72DB9">
        <w:rPr>
          <w:color w:val="auto"/>
        </w:rPr>
        <w:t xml:space="preserve"> </w:t>
      </w:r>
      <w:r w:rsidR="00153C37" w:rsidRPr="00D72DB9">
        <w:rPr>
          <w:color w:val="auto"/>
          <w:lang w:val="da-DK"/>
        </w:rPr>
        <w:t>provede m</w:t>
      </w:r>
      <w:proofErr w:type="spellStart"/>
      <w:r w:rsidR="00153C37" w:rsidRPr="00D72DB9">
        <w:rPr>
          <w:color w:val="auto"/>
        </w:rPr>
        <w:t>ěsíčně</w:t>
      </w:r>
      <w:proofErr w:type="spellEnd"/>
      <w:r w:rsidR="00153C37" w:rsidRPr="00D72DB9">
        <w:rPr>
          <w:color w:val="auto"/>
        </w:rPr>
        <w:t xml:space="preserve"> zápočet odměny </w:t>
      </w:r>
      <w:r w:rsidR="003B1A9C">
        <w:rPr>
          <w:color w:val="auto"/>
        </w:rPr>
        <w:t>KORDIS</w:t>
      </w:r>
      <w:r w:rsidR="00153C37" w:rsidRPr="00D72DB9">
        <w:rPr>
          <w:color w:val="auto"/>
        </w:rPr>
        <w:t xml:space="preserve"> oproti tržbám </w:t>
      </w:r>
      <w:r w:rsidR="003B1A9C">
        <w:rPr>
          <w:color w:val="auto"/>
        </w:rPr>
        <w:t>Dopravce</w:t>
      </w:r>
      <w:r w:rsidR="002C10BC" w:rsidRPr="00D72DB9">
        <w:rPr>
          <w:color w:val="auto"/>
        </w:rPr>
        <w:t>.</w:t>
      </w:r>
      <w:r w:rsidR="00153C37" w:rsidRPr="00D72DB9">
        <w:rPr>
          <w:color w:val="auto"/>
        </w:rPr>
        <w:t xml:space="preserve"> </w:t>
      </w:r>
    </w:p>
    <w:p w14:paraId="6AA041D5" w14:textId="37B0E4B9" w:rsidR="00E461E8" w:rsidRPr="00D72DB9" w:rsidRDefault="00153C37">
      <w:pPr>
        <w:pStyle w:val="Smlodstavec"/>
        <w:numPr>
          <w:ilvl w:val="1"/>
          <w:numId w:val="2"/>
        </w:numPr>
        <w:rPr>
          <w:color w:val="auto"/>
        </w:rPr>
      </w:pPr>
      <w:r w:rsidRPr="00D72DB9">
        <w:rPr>
          <w:color w:val="auto"/>
        </w:rPr>
        <w:t xml:space="preserve">Po provedení zápočtu zašle </w:t>
      </w:r>
      <w:r w:rsidR="003B1A9C">
        <w:rPr>
          <w:color w:val="auto"/>
        </w:rPr>
        <w:t>KORDIS</w:t>
      </w:r>
      <w:r w:rsidRPr="00D72DB9">
        <w:rPr>
          <w:color w:val="auto"/>
        </w:rPr>
        <w:t xml:space="preserve"> </w:t>
      </w:r>
      <w:r w:rsidR="003B1A9C">
        <w:rPr>
          <w:color w:val="auto"/>
        </w:rPr>
        <w:t>Dopravc</w:t>
      </w:r>
      <w:r w:rsidRPr="00D72DB9">
        <w:rPr>
          <w:color w:val="auto"/>
        </w:rPr>
        <w:t>i zbývající část tržeb</w:t>
      </w:r>
      <w:r w:rsidR="00E660A3" w:rsidRPr="00D72DB9">
        <w:rPr>
          <w:color w:val="auto"/>
        </w:rPr>
        <w:t xml:space="preserve">, a to v termínu splatnosti faktury </w:t>
      </w:r>
      <w:r w:rsidR="002B6D76" w:rsidRPr="00D72DB9">
        <w:rPr>
          <w:color w:val="auto"/>
        </w:rPr>
        <w:t>za tržby</w:t>
      </w:r>
      <w:r w:rsidR="00550DCC" w:rsidRPr="00D72DB9">
        <w:rPr>
          <w:color w:val="auto"/>
        </w:rPr>
        <w:t>.</w:t>
      </w:r>
    </w:p>
    <w:bookmarkEnd w:id="11"/>
    <w:p w14:paraId="2A247DDB" w14:textId="009898B5" w:rsidR="00E461E8" w:rsidRDefault="00153C37" w:rsidP="00DC3D9E">
      <w:pPr>
        <w:pStyle w:val="Smllnek"/>
        <w:numPr>
          <w:ilvl w:val="0"/>
          <w:numId w:val="2"/>
        </w:numPr>
        <w:tabs>
          <w:tab w:val="clear" w:pos="5415"/>
          <w:tab w:val="left" w:pos="426"/>
        </w:tabs>
        <w:ind w:left="284" w:hanging="284"/>
        <w:rPr>
          <w:lang w:val="de-DE"/>
        </w:rPr>
      </w:pPr>
      <w:r>
        <w:t>Doba plnění</w:t>
      </w:r>
    </w:p>
    <w:p w14:paraId="07E28E52" w14:textId="23FE1575" w:rsidR="00E461E8" w:rsidRDefault="00153C37">
      <w:pPr>
        <w:pStyle w:val="Smlodstavec"/>
        <w:numPr>
          <w:ilvl w:val="1"/>
          <w:numId w:val="2"/>
        </w:numPr>
      </w:pPr>
      <w:r>
        <w:t>Tato Smlouva se uzavírá na dobu určitou</w:t>
      </w:r>
      <w:r w:rsidR="004E53C9">
        <w:t xml:space="preserve"> </w:t>
      </w:r>
      <w:r w:rsidR="004E53C9" w:rsidRPr="004E53C9">
        <w:t xml:space="preserve">od data Zahájení provozu do ukončení Smlouvy o veřejných službách v přepravě cestujících v regionální železniční osobní dopravě (provozní soubor EMU JMK) (dále jen „Smlouva o veřejných službách“) </w:t>
      </w:r>
      <w:r w:rsidR="004E53C9">
        <w:t xml:space="preserve">uzavřené </w:t>
      </w:r>
      <w:r w:rsidR="004E53C9" w:rsidRPr="004E53C9">
        <w:t>s Jihomoravským krajem</w:t>
      </w:r>
      <w:r>
        <w:t>.</w:t>
      </w:r>
      <w:r w:rsidR="0058728F">
        <w:t xml:space="preserve"> </w:t>
      </w:r>
    </w:p>
    <w:p w14:paraId="59598B44" w14:textId="0053B007" w:rsidR="004E53C9" w:rsidRDefault="004E53C9" w:rsidP="0058728F">
      <w:pPr>
        <w:pStyle w:val="Smlodstavec"/>
        <w:numPr>
          <w:ilvl w:val="1"/>
          <w:numId w:val="2"/>
        </w:numPr>
      </w:pPr>
      <w:r w:rsidRPr="004E53C9">
        <w:t>Dnem ukončení Smlouvy o veřejných službách dojde k zániku závazku z této Smlouvy s výjimkou těch práv a povinností, které jsou nezbytné k řádnému vypořádání závazků ze Smlouvy o veřejných službách a této Smlouvy a jež mají dle své povahy trvat i po ukončení této Smlouvy.</w:t>
      </w:r>
    </w:p>
    <w:p w14:paraId="65251FA8" w14:textId="55820296" w:rsidR="0058728F" w:rsidRDefault="004E53C9" w:rsidP="0058728F">
      <w:pPr>
        <w:pStyle w:val="Smlodstavec"/>
        <w:numPr>
          <w:ilvl w:val="1"/>
          <w:numId w:val="2"/>
        </w:numPr>
      </w:pPr>
      <w:r>
        <w:t>KORDIS</w:t>
      </w:r>
      <w:r w:rsidR="00153C37">
        <w:t xml:space="preserve"> je oprávněn tuto Smlouvu vypovědět, i bez uvedení důvodů</w:t>
      </w:r>
      <w:r w:rsidR="00153C37" w:rsidRPr="00C53197">
        <w:t>, a to s</w:t>
      </w:r>
      <w:r w:rsidR="00153C37">
        <w:t> výpovědní dobou v délce 6 měsíců</w:t>
      </w:r>
      <w:r w:rsidR="00153C37">
        <w:rPr>
          <w:lang w:val="pt-PT"/>
        </w:rPr>
        <w:t>. Tato lh</w:t>
      </w:r>
      <w:proofErr w:type="spellStart"/>
      <w:r w:rsidR="00153C37">
        <w:t>ůta</w:t>
      </w:r>
      <w:proofErr w:type="spellEnd"/>
      <w:r w:rsidR="00153C37">
        <w:t xml:space="preserve"> začne plynout od prvního dne následujícího měsíce po doručení výpovědi druhé smluvní straně. </w:t>
      </w:r>
      <w:r>
        <w:t>Dopravce není oprávněn tuto Smlouvu vypovědět.</w:t>
      </w:r>
      <w:r w:rsidR="0058728F">
        <w:t xml:space="preserve"> </w:t>
      </w:r>
    </w:p>
    <w:p w14:paraId="116D06FA" w14:textId="77777777" w:rsidR="00E461E8" w:rsidRPr="002177B7" w:rsidRDefault="00153C37" w:rsidP="002177B7">
      <w:pPr>
        <w:pStyle w:val="Smllnek"/>
        <w:numPr>
          <w:ilvl w:val="0"/>
          <w:numId w:val="2"/>
        </w:numPr>
        <w:ind w:left="426" w:hanging="426"/>
        <w:rPr>
          <w:lang w:val="de-DE"/>
        </w:rPr>
      </w:pPr>
      <w:bookmarkStart w:id="12" w:name="_Ref506800031"/>
      <w:proofErr w:type="spellStart"/>
      <w:r w:rsidRPr="002177B7">
        <w:rPr>
          <w:lang w:val="de-DE"/>
        </w:rPr>
        <w:t>Závěrečná</w:t>
      </w:r>
      <w:proofErr w:type="spellEnd"/>
      <w:r w:rsidRPr="002177B7">
        <w:rPr>
          <w:lang w:val="de-DE"/>
        </w:rPr>
        <w:t xml:space="preserve"> </w:t>
      </w:r>
      <w:proofErr w:type="spellStart"/>
      <w:r w:rsidRPr="002177B7">
        <w:rPr>
          <w:lang w:val="de-DE"/>
        </w:rPr>
        <w:t>ustanovení</w:t>
      </w:r>
      <w:bookmarkEnd w:id="12"/>
      <w:proofErr w:type="spellEnd"/>
    </w:p>
    <w:p w14:paraId="3DB711C5" w14:textId="7426FA01" w:rsidR="00391999" w:rsidRDefault="00391999" w:rsidP="00391999">
      <w:pPr>
        <w:pStyle w:val="Smlodstavec"/>
        <w:numPr>
          <w:ilvl w:val="1"/>
          <w:numId w:val="2"/>
        </w:numPr>
      </w:pPr>
      <w:bookmarkStart w:id="13" w:name="_Ref506800045"/>
      <w:r>
        <w:t xml:space="preserve">Tato Smlouva nabývá platnosti dnem podpisu poslední ze smluvních stran a </w:t>
      </w:r>
      <w:r w:rsidRPr="00700EE2">
        <w:t>účinnosti zveřejněním v registru smluv.</w:t>
      </w:r>
    </w:p>
    <w:p w14:paraId="1EB1682F" w14:textId="30A4CF72" w:rsidR="00E461E8" w:rsidRDefault="00153C37">
      <w:pPr>
        <w:pStyle w:val="Smlodstavec"/>
        <w:numPr>
          <w:ilvl w:val="1"/>
          <w:numId w:val="2"/>
        </w:numPr>
      </w:pPr>
      <w:r>
        <w:t xml:space="preserve">Jakákoliv změna této Smlouvy je možná pouze formou písemných, vzestupně číslovaných dodatků </w:t>
      </w:r>
      <w:r>
        <w:rPr>
          <w:lang w:val="pt-PT"/>
        </w:rPr>
        <w:t>podepsan</w:t>
      </w:r>
      <w:proofErr w:type="spellStart"/>
      <w:r>
        <w:t>ých</w:t>
      </w:r>
      <w:proofErr w:type="spellEnd"/>
      <w:r>
        <w:t xml:space="preserve"> oběma smluvními stranami. Není-li pro změnu této Smlouvy dodržena forma ujednaná stranami, lze neplatnost takové změny namítnout i v případě, bylo-li již plněno.</w:t>
      </w:r>
      <w:bookmarkEnd w:id="13"/>
    </w:p>
    <w:p w14:paraId="0C46AD5F" w14:textId="77777777" w:rsidR="00E461E8" w:rsidRDefault="00153C37">
      <w:pPr>
        <w:pStyle w:val="Smlodstavec"/>
        <w:numPr>
          <w:ilvl w:val="1"/>
          <w:numId w:val="2"/>
        </w:numPr>
      </w:pPr>
      <w:r>
        <w:t xml:space="preserve">Jestliže jakýkoliv závazek vyplývající z této Smlouvy nebo jakékoliv ustanovení této Smlouvy (včetně jakéhokoli jejího odstavce, článku, věty nebo slova) je nebo se stane neplatným nebo zdánlivým, pak taková neplatnost nebo zdánlivost neovlivní ostatní ustanovení této Smlouvy. Smluvní strany nahradí </w:t>
      </w:r>
      <w:r>
        <w:rPr>
          <w:lang w:val="it-IT"/>
        </w:rPr>
        <w:t>tento neplatn</w:t>
      </w:r>
      <w:r>
        <w:t xml:space="preserve">ý nebo zdánlivý závazek novým platným, a nikoliv </w:t>
      </w:r>
      <w:r>
        <w:lastRenderedPageBreak/>
        <w:t>zdánlivým závazkem, jehož předmět bude v nejvyšší možné míře odpoví</w:t>
      </w:r>
      <w:r>
        <w:rPr>
          <w:lang w:val="nl-NL"/>
        </w:rPr>
        <w:t>dat p</w:t>
      </w:r>
      <w:proofErr w:type="spellStart"/>
      <w:r>
        <w:t>ředmětu</w:t>
      </w:r>
      <w:proofErr w:type="spellEnd"/>
      <w:r>
        <w:t xml:space="preserve"> původního odděleného závazku. Ustanovení tohoto článku je plně oddělitelné od ostatních ustanovení této Smlouvy.</w:t>
      </w:r>
    </w:p>
    <w:p w14:paraId="0E75C013" w14:textId="77777777" w:rsidR="00E461E8" w:rsidRDefault="00153C37">
      <w:pPr>
        <w:pStyle w:val="Smlodstavec"/>
        <w:numPr>
          <w:ilvl w:val="1"/>
          <w:numId w:val="2"/>
        </w:numPr>
      </w:pPr>
      <w:r>
        <w:t>Práva a povinnosti smluvní</w:t>
      </w:r>
      <w:r>
        <w:rPr>
          <w:lang w:val="fr-FR"/>
        </w:rPr>
        <w:t>ch stran touto Smlouvou v</w:t>
      </w:r>
      <w:proofErr w:type="spellStart"/>
      <w:r>
        <w:t>ýslovně</w:t>
      </w:r>
      <w:proofErr w:type="spellEnd"/>
      <w:r>
        <w:t xml:space="preserve"> neupravené se řídí občanským zákoníkem a dalšími příslušnými obecně závaznými právními předpisy.</w:t>
      </w:r>
    </w:p>
    <w:p w14:paraId="565652F9" w14:textId="77777777" w:rsidR="00E461E8" w:rsidRDefault="00153C37">
      <w:pPr>
        <w:pStyle w:val="Smlodstavec"/>
        <w:numPr>
          <w:ilvl w:val="1"/>
          <w:numId w:val="2"/>
        </w:numPr>
      </w:pPr>
      <w:r>
        <w:t>Smluvní strany se zavazují vyvinout maximální úsilí k odstranění případných vzájemných sporů vzniklých na základě této Smlouvy nebo v souvislosti s touto Smlouvou, včetně sporů o její výklad či platnost a usilovat o jejich vyřešení nejprve smírně prostřednictvím jednání oprávněných osob nebo pověřených zástupců.</w:t>
      </w:r>
    </w:p>
    <w:p w14:paraId="48B9EB87" w14:textId="78E01B59" w:rsidR="00E461E8" w:rsidRPr="00700EE2" w:rsidRDefault="00153C37">
      <w:pPr>
        <w:pStyle w:val="Smlodstavec"/>
        <w:numPr>
          <w:ilvl w:val="1"/>
          <w:numId w:val="2"/>
        </w:numPr>
      </w:pPr>
      <w:r w:rsidRPr="00700EE2">
        <w:t xml:space="preserve">Smluvní strany berou na vědomí, že tato Smlouva bude zveřejněna v registru smluv ve smyslu zákona č. 340/2015 Sb., o zvláštních podmínkách účinnosti některých smluv, uveřejňování těchto smluv a o registru smluv, </w:t>
      </w:r>
      <w:bookmarkStart w:id="14" w:name="_Hlk128486462"/>
      <w:r w:rsidR="00841F9A">
        <w:t>ve znění pozdějších předpisů</w:t>
      </w:r>
      <w:bookmarkEnd w:id="14"/>
      <w:r w:rsidRPr="00700EE2">
        <w:t>. Smluvní strany prohlašují, že skutečnosti uvedené v té</w:t>
      </w:r>
      <w:r w:rsidRPr="00700EE2">
        <w:rPr>
          <w:lang w:val="fr-FR"/>
        </w:rPr>
        <w:t>to Smlouv</w:t>
      </w:r>
      <w:r w:rsidRPr="00700EE2">
        <w:t xml:space="preserve">ě nepovažují za obchodní tajemství ve smyslu ustanovení § 504 občanského zákoníku, ani za důvěrné </w:t>
      </w:r>
      <w:r w:rsidRPr="00700EE2">
        <w:rPr>
          <w:lang w:val="es-ES_tradnl"/>
        </w:rPr>
        <w:t>informace</w:t>
      </w:r>
      <w:r w:rsidR="00874351">
        <w:rPr>
          <w:lang w:val="es-ES_tradnl"/>
        </w:rPr>
        <w:t>,</w:t>
      </w:r>
      <w:r w:rsidRPr="00700EE2">
        <w:rPr>
          <w:lang w:val="es-ES_tradnl"/>
        </w:rPr>
        <w:t xml:space="preserve"> a s</w:t>
      </w:r>
      <w:r w:rsidRPr="00700EE2">
        <w:t xml:space="preserve"> výjimkou osobních údajů zaměstnanců souhlasí s jejich užitím a zveřejněním bez jakýchkoli dalších podmínek. </w:t>
      </w:r>
      <w:r w:rsidR="003B1A9C" w:rsidRPr="00700EE2">
        <w:t>Dopravce</w:t>
      </w:r>
      <w:r w:rsidRPr="00700EE2">
        <w:t xml:space="preserve"> a </w:t>
      </w:r>
      <w:r w:rsidR="003B1A9C" w:rsidRPr="00700EE2">
        <w:t>KORDIS</w:t>
      </w:r>
      <w:r w:rsidRPr="00700EE2">
        <w:t xml:space="preserve"> dále berou vzájemně na vědomí, že jsou na žádost třetí osoby povinni poskytovat informace v souladu se zákonem č. 106/1999 Sb., o svobodném přístupu k </w:t>
      </w:r>
      <w:r w:rsidRPr="00700EE2">
        <w:rPr>
          <w:lang w:val="es-ES_tradnl"/>
        </w:rPr>
        <w:t>informac</w:t>
      </w:r>
      <w:proofErr w:type="spellStart"/>
      <w:r w:rsidRPr="00700EE2">
        <w:t>ím</w:t>
      </w:r>
      <w:proofErr w:type="spellEnd"/>
      <w:r w:rsidRPr="00700EE2">
        <w:t xml:space="preserve">, </w:t>
      </w:r>
      <w:r w:rsidR="00841F9A">
        <w:t>ve znění pozdějších předpisů</w:t>
      </w:r>
      <w:r w:rsidRPr="00700EE2">
        <w:t>, a souhlasí s tím, že veškeré informace obsažené v té</w:t>
      </w:r>
      <w:r w:rsidRPr="00700EE2">
        <w:rPr>
          <w:lang w:val="fr-FR"/>
        </w:rPr>
        <w:t>to Smlouv</w:t>
      </w:r>
      <w:r w:rsidRPr="00700EE2">
        <w:t xml:space="preserve">ě (včetně případných příloh, změn a dodatků) budou bez výjimky poskytnuty třetím osobám, pokud o ně požádají. </w:t>
      </w:r>
    </w:p>
    <w:p w14:paraId="1F8D886A" w14:textId="5B2708B5" w:rsidR="00E461E8" w:rsidRDefault="004B02E6">
      <w:pPr>
        <w:pStyle w:val="Smlodstavec"/>
        <w:numPr>
          <w:ilvl w:val="1"/>
          <w:numId w:val="2"/>
        </w:numPr>
      </w:pPr>
      <w:ins w:id="15" w:author="Word Document Comparison" w:date="2023-11-20T11:21:00Z">
        <w:r>
          <w:t>Pokud je t</w:t>
        </w:r>
        <w:r w:rsidR="00153C37">
          <w:t>ato</w:t>
        </w:r>
      </w:ins>
      <w:del w:id="16" w:author="Word Document Comparison" w:date="2023-11-20T11:21:00Z">
        <w:r w:rsidR="00FC05B4" w:rsidRPr="00FC05B4">
          <w:delText>Tato</w:delText>
        </w:r>
      </w:del>
      <w:r w:rsidR="00FC05B4" w:rsidRPr="00FC05B4">
        <w:t xml:space="preserve"> </w:t>
      </w:r>
      <w:r w:rsidR="00FC05B4">
        <w:t>Smlouva</w:t>
      </w:r>
      <w:r w:rsidR="00FC05B4" w:rsidRPr="00FC05B4">
        <w:t xml:space="preserve"> </w:t>
      </w:r>
      <w:ins w:id="17" w:author="Word Document Comparison" w:date="2023-11-20T11:21:00Z">
        <w:r>
          <w:t>sepsána</w:t>
        </w:r>
      </w:ins>
      <w:del w:id="18" w:author="Word Document Comparison" w:date="2023-11-20T11:21:00Z">
        <w:r w:rsidR="00FC05B4" w:rsidRPr="00FC05B4">
          <w:delText>jakož i veškeré dodatky mohou být uzavřeny</w:delText>
        </w:r>
      </w:del>
      <w:r w:rsidR="00FC05B4" w:rsidRPr="00FC05B4">
        <w:t xml:space="preserve"> v</w:t>
      </w:r>
      <w:ins w:id="19" w:author="Word Document Comparison" w:date="2023-11-20T11:21:00Z">
        <w:r>
          <w:t> </w:t>
        </w:r>
      </w:ins>
      <w:del w:id="20" w:author="Word Document Comparison" w:date="2023-11-20T11:21:00Z">
        <w:r w:rsidR="00FC05B4" w:rsidRPr="00FC05B4">
          <w:delText xml:space="preserve"> elektronické nebo </w:delText>
        </w:r>
      </w:del>
      <w:r w:rsidR="00FC05B4" w:rsidRPr="00FC05B4">
        <w:t>listinné podobě</w:t>
      </w:r>
      <w:ins w:id="21" w:author="Word Document Comparison" w:date="2023-11-20T11:21:00Z">
        <w:r>
          <w:t>, je</w:t>
        </w:r>
        <w:r w:rsidR="00153C37">
          <w:t xml:space="preserve"> vyhotovena</w:t>
        </w:r>
      </w:ins>
      <w:del w:id="22" w:author="Word Document Comparison" w:date="2023-11-20T11:21:00Z">
        <w:r w:rsidR="00FC05B4" w:rsidRPr="00FC05B4">
          <w:delText xml:space="preserve">. V případě uzavření v elektronické podobě opatří oprávnění zástupci obou smluvních stran </w:delText>
        </w:r>
        <w:r w:rsidR="00FC05B4">
          <w:delText>Smlouvu</w:delText>
        </w:r>
        <w:r w:rsidR="00FC05B4" w:rsidRPr="00FC05B4">
          <w:delText xml:space="preserve"> nebo dodatek svými kvalifikovanými elektronickými podpisy. V případě uzavření v listinné podobě se </w:delText>
        </w:r>
        <w:r w:rsidR="00FC05B4">
          <w:delText>Smlouva</w:delText>
        </w:r>
        <w:r w:rsidR="00FC05B4" w:rsidRPr="00FC05B4">
          <w:delText xml:space="preserve"> nebo dodatek vyhotovuje</w:delText>
        </w:r>
      </w:del>
      <w:r w:rsidR="00FC05B4" w:rsidRPr="00FC05B4">
        <w:t xml:space="preserve"> ve dvou </w:t>
      </w:r>
      <w:ins w:id="23" w:author="Word Document Comparison" w:date="2023-11-20T11:21:00Z">
        <w:r w:rsidR="00153C37">
          <w:t>stejnopisech</w:t>
        </w:r>
      </w:ins>
      <w:del w:id="24" w:author="Word Document Comparison" w:date="2023-11-20T11:21:00Z">
        <w:r w:rsidR="00FC05B4" w:rsidRPr="00FC05B4">
          <w:delText>vyhotoveních v českém jazyce</w:delText>
        </w:r>
      </w:del>
      <w:r w:rsidR="00FC05B4" w:rsidRPr="00FC05B4">
        <w:t xml:space="preserve"> s</w:t>
      </w:r>
      <w:ins w:id="25" w:author="Word Document Comparison" w:date="2023-11-20T11:21:00Z">
        <w:r w:rsidR="00153C37">
          <w:t> </w:t>
        </w:r>
      </w:ins>
      <w:del w:id="26" w:author="Word Document Comparison" w:date="2023-11-20T11:21:00Z">
        <w:r w:rsidR="00FC05B4" w:rsidRPr="00FC05B4">
          <w:delText xml:space="preserve"> </w:delText>
        </w:r>
      </w:del>
      <w:r w:rsidR="00FC05B4" w:rsidRPr="00FC05B4">
        <w:t>platností originálu, z</w:t>
      </w:r>
      <w:ins w:id="27" w:author="Word Document Comparison" w:date="2023-11-20T11:21:00Z">
        <w:r w:rsidR="00153C37">
          <w:t> </w:t>
        </w:r>
      </w:ins>
      <w:del w:id="28" w:author="Word Document Comparison" w:date="2023-11-20T11:21:00Z">
        <w:r w:rsidR="00FC05B4" w:rsidRPr="00FC05B4">
          <w:delText xml:space="preserve"> </w:delText>
        </w:r>
      </w:del>
      <w:r w:rsidR="00FC05B4" w:rsidRPr="00FC05B4">
        <w:t xml:space="preserve">nichž každá </w:t>
      </w:r>
      <w:ins w:id="29" w:author="Word Document Comparison" w:date="2023-11-20T11:21:00Z">
        <w:r w:rsidR="00153C37">
          <w:t xml:space="preserve">smluvní strana </w:t>
        </w:r>
      </w:ins>
      <w:del w:id="30" w:author="Word Document Comparison" w:date="2023-11-20T11:21:00Z">
        <w:r w:rsidR="00FC05B4" w:rsidRPr="00FC05B4">
          <w:delText xml:space="preserve">ze smluvních stran </w:delText>
        </w:r>
      </w:del>
      <w:r w:rsidR="00FC05B4" w:rsidRPr="00FC05B4">
        <w:t>obdrží po jednom vyhotovení.</w:t>
      </w:r>
      <w:ins w:id="31" w:author="Word Document Comparison" w:date="2023-11-20T11:21:00Z">
        <w:r>
          <w:t xml:space="preserve"> V případě, že je tato Smlouva uzavírána v elektronické podobě, obdrží každá ze smluvních stran její elektronický originál.</w:t>
        </w:r>
      </w:ins>
    </w:p>
    <w:p w14:paraId="13B71357" w14:textId="77777777" w:rsidR="00E461E8" w:rsidRDefault="00153C37" w:rsidP="00820E89">
      <w:pPr>
        <w:pStyle w:val="Smllnek"/>
        <w:numPr>
          <w:ilvl w:val="0"/>
          <w:numId w:val="2"/>
        </w:numPr>
        <w:ind w:left="567" w:hanging="567"/>
      </w:pPr>
      <w:r>
        <w:t>Prohlášení smluvních stran</w:t>
      </w:r>
    </w:p>
    <w:p w14:paraId="716DB95C" w14:textId="77777777" w:rsidR="00E461E8" w:rsidRDefault="00153C37">
      <w:pPr>
        <w:pStyle w:val="Smlodstavec"/>
        <w:numPr>
          <w:ilvl w:val="1"/>
          <w:numId w:val="2"/>
        </w:numPr>
      </w:pPr>
      <w:r>
        <w:t>Smluvní strany prohlašují, že si tuto Smlouvu před jejím podpisem přeč</w:t>
      </w:r>
      <w:r w:rsidRPr="00C53197">
        <w:t xml:space="preserve">etly, </w:t>
      </w:r>
      <w:r>
        <w:t>že byla uzavřena po vzájemném projednání podle jejich pravé a svobodné vůle, určitě, vážně a srozumitelně, nikoliv v tísni a za nápadně nevýhodných podmínek. Na důkaz souhlasu s jejím obsahem připojují své podpisy.</w:t>
      </w:r>
    </w:p>
    <w:p w14:paraId="196CE693" w14:textId="77777777" w:rsidR="00E461E8" w:rsidRDefault="00E461E8">
      <w:pPr>
        <w:jc w:val="both"/>
        <w:rPr>
          <w:sz w:val="22"/>
          <w:szCs w:val="22"/>
        </w:rPr>
      </w:pPr>
    </w:p>
    <w:p w14:paraId="01D65B77" w14:textId="77777777" w:rsidR="00E461E8" w:rsidRDefault="00153C37">
      <w:pPr>
        <w:jc w:val="both"/>
        <w:rPr>
          <w:sz w:val="22"/>
          <w:szCs w:val="22"/>
        </w:rPr>
      </w:pPr>
      <w:r>
        <w:rPr>
          <w:sz w:val="22"/>
          <w:szCs w:val="22"/>
        </w:rPr>
        <w:t>V </w:t>
      </w:r>
      <w:r w:rsidR="00635A12">
        <w:rPr>
          <w:sz w:val="22"/>
          <w:szCs w:val="22"/>
        </w:rPr>
        <w:t>Brně</w:t>
      </w:r>
      <w:r>
        <w:rPr>
          <w:sz w:val="22"/>
          <w:szCs w:val="22"/>
        </w:rPr>
        <w:t xml:space="preserve"> dne: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35A12">
        <w:rPr>
          <w:sz w:val="22"/>
          <w:szCs w:val="22"/>
        </w:rPr>
        <w:tab/>
      </w:r>
      <w:r>
        <w:rPr>
          <w:sz w:val="22"/>
          <w:szCs w:val="22"/>
        </w:rPr>
        <w:t>V Brně dne:</w:t>
      </w:r>
    </w:p>
    <w:p w14:paraId="177F9157" w14:textId="77777777" w:rsidR="00E461E8" w:rsidRDefault="00E461E8">
      <w:pPr>
        <w:jc w:val="both"/>
        <w:rPr>
          <w:sz w:val="22"/>
          <w:szCs w:val="22"/>
        </w:rPr>
      </w:pPr>
    </w:p>
    <w:p w14:paraId="13F7776C" w14:textId="12576021" w:rsidR="00E461E8" w:rsidRDefault="00153C37">
      <w:pPr>
        <w:jc w:val="both"/>
        <w:rPr>
          <w:sz w:val="22"/>
          <w:szCs w:val="22"/>
        </w:rPr>
      </w:pPr>
      <w:r>
        <w:rPr>
          <w:sz w:val="22"/>
          <w:szCs w:val="22"/>
        </w:rPr>
        <w:t xml:space="preserve">Za </w:t>
      </w:r>
      <w:r w:rsidR="003B1A9C">
        <w:rPr>
          <w:sz w:val="22"/>
          <w:szCs w:val="22"/>
        </w:rPr>
        <w:t>Dopravce</w:t>
      </w: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Za </w:t>
      </w:r>
      <w:r w:rsidR="003B1A9C">
        <w:rPr>
          <w:sz w:val="22"/>
          <w:szCs w:val="22"/>
        </w:rPr>
        <w:t>KORDIS</w:t>
      </w:r>
      <w:r>
        <w:rPr>
          <w:sz w:val="22"/>
          <w:szCs w:val="22"/>
        </w:rPr>
        <w:t>:</w:t>
      </w:r>
    </w:p>
    <w:p w14:paraId="17AD3949" w14:textId="77777777" w:rsidR="00E461E8" w:rsidRDefault="00E461E8">
      <w:pPr>
        <w:jc w:val="both"/>
        <w:rPr>
          <w:sz w:val="22"/>
          <w:szCs w:val="22"/>
        </w:rPr>
      </w:pPr>
    </w:p>
    <w:p w14:paraId="6B7B7132" w14:textId="77777777" w:rsidR="00E461E8" w:rsidRDefault="00E461E8">
      <w:pPr>
        <w:jc w:val="both"/>
        <w:rPr>
          <w:sz w:val="22"/>
          <w:szCs w:val="22"/>
        </w:rPr>
      </w:pPr>
    </w:p>
    <w:p w14:paraId="02A1589B" w14:textId="77777777" w:rsidR="00D8166A" w:rsidRDefault="00D8166A">
      <w:pPr>
        <w:jc w:val="both"/>
        <w:rPr>
          <w:sz w:val="22"/>
          <w:szCs w:val="22"/>
        </w:rPr>
      </w:pPr>
    </w:p>
    <w:p w14:paraId="2276A86C" w14:textId="77777777" w:rsidR="00D8166A" w:rsidRDefault="00D8166A">
      <w:pPr>
        <w:jc w:val="both"/>
        <w:rPr>
          <w:sz w:val="22"/>
          <w:szCs w:val="22"/>
        </w:rPr>
      </w:pPr>
    </w:p>
    <w:p w14:paraId="4063C046" w14:textId="77777777" w:rsidR="00D8166A" w:rsidRDefault="00D8166A">
      <w:pPr>
        <w:jc w:val="both"/>
        <w:rPr>
          <w:sz w:val="22"/>
          <w:szCs w:val="22"/>
        </w:rPr>
      </w:pPr>
    </w:p>
    <w:p w14:paraId="5BFAEA55" w14:textId="77777777" w:rsidR="00D8166A" w:rsidRDefault="00D8166A">
      <w:pPr>
        <w:jc w:val="both"/>
        <w:rPr>
          <w:sz w:val="22"/>
          <w:szCs w:val="22"/>
        </w:rPr>
      </w:pPr>
    </w:p>
    <w:p w14:paraId="4F2A9D9B" w14:textId="77777777" w:rsidR="00D8166A" w:rsidRDefault="00D8166A">
      <w:pPr>
        <w:jc w:val="both"/>
        <w:rPr>
          <w:sz w:val="22"/>
          <w:szCs w:val="22"/>
        </w:rPr>
      </w:pPr>
    </w:p>
    <w:p w14:paraId="79B27688" w14:textId="43FCAAA0" w:rsidR="00E461E8" w:rsidRDefault="00153C37">
      <w:pPr>
        <w:jc w:val="both"/>
        <w:rPr>
          <w:sz w:val="22"/>
          <w:szCs w:val="22"/>
        </w:rPr>
      </w:pPr>
      <w:r>
        <w:rPr>
          <w:sz w:val="22"/>
          <w:szCs w:val="22"/>
        </w:rPr>
        <w:t xml:space="preserve">……………………………                                                 </w:t>
      </w:r>
      <w:r>
        <w:rPr>
          <w:sz w:val="22"/>
          <w:szCs w:val="22"/>
        </w:rPr>
        <w:tab/>
        <w:t>……………………………</w:t>
      </w:r>
      <w:r w:rsidR="00635A12">
        <w:rPr>
          <w:sz w:val="22"/>
          <w:szCs w:val="22"/>
        </w:rPr>
        <w:t>…</w:t>
      </w:r>
    </w:p>
    <w:p w14:paraId="4E7A4AD9" w14:textId="058B561B" w:rsidR="00E461E8" w:rsidRDefault="00153C37">
      <w:pPr>
        <w:jc w:val="both"/>
        <w:rPr>
          <w:sz w:val="22"/>
          <w:szCs w:val="22"/>
        </w:rPr>
      </w:pPr>
      <w:r>
        <w:rPr>
          <w:sz w:val="22"/>
          <w:szCs w:val="22"/>
        </w:rPr>
        <w:tab/>
      </w:r>
      <w:r>
        <w:rPr>
          <w:sz w:val="22"/>
          <w:szCs w:val="22"/>
        </w:rPr>
        <w:tab/>
      </w:r>
      <w:r>
        <w:rPr>
          <w:sz w:val="22"/>
          <w:szCs w:val="22"/>
        </w:rPr>
        <w:tab/>
      </w:r>
      <w:r>
        <w:rPr>
          <w:sz w:val="22"/>
          <w:szCs w:val="22"/>
        </w:rPr>
        <w:tab/>
        <w:t xml:space="preserve">    </w:t>
      </w:r>
      <w:r w:rsidR="002177B7">
        <w:rPr>
          <w:sz w:val="22"/>
          <w:szCs w:val="22"/>
        </w:rPr>
        <w:tab/>
      </w:r>
      <w:r w:rsidR="002177B7">
        <w:rPr>
          <w:sz w:val="22"/>
          <w:szCs w:val="22"/>
        </w:rPr>
        <w:tab/>
        <w:t xml:space="preserve">        </w:t>
      </w:r>
    </w:p>
    <w:p w14:paraId="44964205" w14:textId="4D7300A8" w:rsidR="00E461E8" w:rsidRDefault="002177B7">
      <w:pPr>
        <w:jc w:val="both"/>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536F95D4" w14:textId="77777777" w:rsidR="00E461E8" w:rsidRDefault="00E461E8">
      <w:pPr>
        <w:jc w:val="both"/>
        <w:rPr>
          <w:sz w:val="22"/>
          <w:szCs w:val="22"/>
        </w:rPr>
      </w:pPr>
    </w:p>
    <w:p w14:paraId="7AD3C1F3" w14:textId="77777777" w:rsidR="00E461E8" w:rsidRDefault="00E461E8">
      <w:pPr>
        <w:jc w:val="both"/>
        <w:rPr>
          <w:sz w:val="22"/>
          <w:szCs w:val="22"/>
        </w:rPr>
      </w:pPr>
    </w:p>
    <w:p w14:paraId="28C4829C" w14:textId="77777777" w:rsidR="00635A12" w:rsidRDefault="00153C37">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20696F9B" w14:textId="0F8DAD7D" w:rsidR="00E461E8" w:rsidRPr="00031F8C" w:rsidRDefault="002177B7">
      <w:pPr>
        <w:jc w:val="both"/>
        <w:rPr>
          <w:b/>
          <w:bCs/>
        </w:rPr>
      </w:pPr>
      <w:r w:rsidRPr="00031F8C">
        <w:rPr>
          <w:b/>
          <w:sz w:val="22"/>
          <w:szCs w:val="22"/>
        </w:rPr>
        <w:tab/>
      </w:r>
      <w:r w:rsidRPr="00031F8C">
        <w:rPr>
          <w:b/>
          <w:sz w:val="22"/>
          <w:szCs w:val="22"/>
        </w:rPr>
        <w:tab/>
      </w:r>
      <w:r w:rsidRPr="00031F8C">
        <w:rPr>
          <w:b/>
          <w:sz w:val="22"/>
          <w:szCs w:val="22"/>
        </w:rPr>
        <w:tab/>
      </w:r>
      <w:r w:rsidRPr="00031F8C">
        <w:rPr>
          <w:b/>
          <w:sz w:val="22"/>
          <w:szCs w:val="22"/>
        </w:rPr>
        <w:tab/>
      </w:r>
      <w:r w:rsidRPr="00031F8C">
        <w:rPr>
          <w:b/>
          <w:sz w:val="22"/>
          <w:szCs w:val="22"/>
        </w:rPr>
        <w:tab/>
      </w:r>
      <w:r w:rsidRPr="00031F8C">
        <w:rPr>
          <w:b/>
          <w:sz w:val="22"/>
          <w:szCs w:val="22"/>
        </w:rPr>
        <w:tab/>
      </w:r>
      <w:r w:rsidRPr="00031F8C">
        <w:rPr>
          <w:b/>
          <w:sz w:val="22"/>
          <w:szCs w:val="22"/>
        </w:rPr>
        <w:tab/>
      </w:r>
      <w:r w:rsidR="00153C37" w:rsidRPr="00031F8C">
        <w:rPr>
          <w:b/>
          <w:sz w:val="22"/>
          <w:szCs w:val="22"/>
        </w:rPr>
        <w:t xml:space="preserve"> </w:t>
      </w:r>
    </w:p>
    <w:sectPr w:rsidR="00E461E8" w:rsidRPr="00031F8C" w:rsidSect="002177B7">
      <w:headerReference w:type="even" r:id="rId8"/>
      <w:headerReference w:type="default" r:id="rId9"/>
      <w:footerReference w:type="even" r:id="rId10"/>
      <w:footerReference w:type="default" r:id="rId11"/>
      <w:headerReference w:type="first" r:id="rId12"/>
      <w:footerReference w:type="first" r:id="rId13"/>
      <w:pgSz w:w="11900" w:h="16840"/>
      <w:pgMar w:top="851"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91204" w14:textId="77777777" w:rsidR="0012765A" w:rsidRDefault="0012765A">
      <w:r>
        <w:separator/>
      </w:r>
    </w:p>
  </w:endnote>
  <w:endnote w:type="continuationSeparator" w:id="0">
    <w:p w14:paraId="6D3A82D6" w14:textId="77777777" w:rsidR="0012765A" w:rsidRDefault="0012765A">
      <w:r>
        <w:continuationSeparator/>
      </w:r>
    </w:p>
  </w:endnote>
  <w:endnote w:type="continuationNotice" w:id="1">
    <w:p w14:paraId="1B00D71E" w14:textId="77777777" w:rsidR="0012765A" w:rsidRDefault="00127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38A4" w14:textId="77777777" w:rsidR="00505E8F" w:rsidRDefault="00505E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608BE" w14:textId="77777777" w:rsidR="00E461E8" w:rsidRDefault="00153C37">
    <w:pPr>
      <w:pStyle w:val="Zpat"/>
      <w:tabs>
        <w:tab w:val="clear" w:pos="9072"/>
        <w:tab w:val="right" w:pos="9046"/>
      </w:tabs>
      <w:jc w:val="center"/>
    </w:pPr>
    <w:r>
      <w:t xml:space="preserve">Stránka </w:t>
    </w:r>
    <w:r>
      <w:rPr>
        <w:b/>
        <w:bCs/>
      </w:rPr>
      <w:fldChar w:fldCharType="begin"/>
    </w:r>
    <w:r>
      <w:rPr>
        <w:b/>
        <w:bCs/>
      </w:rPr>
      <w:instrText xml:space="preserve"> PAGE </w:instrText>
    </w:r>
    <w:r>
      <w:rPr>
        <w:b/>
        <w:bCs/>
      </w:rPr>
      <w:fldChar w:fldCharType="separate"/>
    </w:r>
    <w:r w:rsidR="00700EE2">
      <w:rPr>
        <w:b/>
        <w:bCs/>
        <w:noProof/>
      </w:rPr>
      <w:t>2</w:t>
    </w:r>
    <w:r>
      <w:rPr>
        <w:b/>
        <w:bCs/>
      </w:rPr>
      <w:fldChar w:fldCharType="end"/>
    </w:r>
    <w:r>
      <w:t xml:space="preserve"> z </w:t>
    </w:r>
    <w:r>
      <w:rPr>
        <w:b/>
        <w:bCs/>
      </w:rPr>
      <w:fldChar w:fldCharType="begin"/>
    </w:r>
    <w:r>
      <w:rPr>
        <w:b/>
        <w:bCs/>
      </w:rPr>
      <w:instrText xml:space="preserve"> NUMPAGES </w:instrText>
    </w:r>
    <w:r>
      <w:rPr>
        <w:b/>
        <w:bCs/>
      </w:rPr>
      <w:fldChar w:fldCharType="separate"/>
    </w:r>
    <w:r w:rsidR="00700EE2">
      <w:rPr>
        <w:b/>
        <w:bCs/>
        <w:noProof/>
      </w:rPr>
      <w:t>4</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AD09" w14:textId="77777777" w:rsidR="00505E8F" w:rsidRDefault="00505E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E1FB9" w14:textId="77777777" w:rsidR="0012765A" w:rsidRDefault="0012765A">
      <w:r>
        <w:separator/>
      </w:r>
    </w:p>
  </w:footnote>
  <w:footnote w:type="continuationSeparator" w:id="0">
    <w:p w14:paraId="7D4F53C0" w14:textId="77777777" w:rsidR="0012765A" w:rsidRDefault="0012765A">
      <w:r>
        <w:continuationSeparator/>
      </w:r>
    </w:p>
  </w:footnote>
  <w:footnote w:type="continuationNotice" w:id="1">
    <w:p w14:paraId="0DD1D6E4" w14:textId="77777777" w:rsidR="0012765A" w:rsidRDefault="001276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CB90" w14:textId="77777777" w:rsidR="00505E8F" w:rsidRDefault="00505E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31D28" w14:textId="7DDA7CAB" w:rsidR="00424B8F" w:rsidRDefault="00424B8F">
    <w:pPr>
      <w:pStyle w:val="Zhlav"/>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4103" w14:textId="77777777" w:rsidR="00505E8F" w:rsidRDefault="00505E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52F4B"/>
    <w:multiLevelType w:val="hybridMultilevel"/>
    <w:tmpl w:val="0C904BB2"/>
    <w:styleLink w:val="Importovanstyl1"/>
    <w:lvl w:ilvl="0" w:tplc="6C72D2F0">
      <w:start w:val="1"/>
      <w:numFmt w:val="upperRoman"/>
      <w:lvlText w:val="%1."/>
      <w:lvlJc w:val="left"/>
      <w:pPr>
        <w:ind w:left="5132" w:hanging="454"/>
      </w:pPr>
      <w:rPr>
        <w:rFonts w:hAnsi="Arial Unicode MS"/>
        <w:b/>
        <w:bCs/>
        <w:caps w:val="0"/>
        <w:smallCaps w:val="0"/>
        <w:strike w:val="0"/>
        <w:dstrike w:val="0"/>
        <w:outline w:val="0"/>
        <w:emboss w:val="0"/>
        <w:imprint w:val="0"/>
        <w:spacing w:val="0"/>
        <w:w w:val="100"/>
        <w:kern w:val="0"/>
        <w:position w:val="0"/>
        <w:highlight w:val="none"/>
        <w:vertAlign w:val="baseline"/>
      </w:rPr>
    </w:lvl>
    <w:lvl w:ilvl="1" w:tplc="D7543002">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21897F0">
      <w:start w:val="1"/>
      <w:numFmt w:val="lowerLetter"/>
      <w:lvlText w:val="%3)"/>
      <w:lvlJc w:val="left"/>
      <w:pPr>
        <w:tabs>
          <w:tab w:val="num" w:pos="737"/>
          <w:tab w:val="left" w:pos="1474"/>
        </w:tabs>
        <w:ind w:left="1134" w:hanging="56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2A6F5C4">
      <w:start w:val="1"/>
      <w:numFmt w:val="lowerRoman"/>
      <w:lvlText w:val="(%4)"/>
      <w:lvlJc w:val="left"/>
      <w:pPr>
        <w:tabs>
          <w:tab w:val="left" w:pos="737"/>
          <w:tab w:val="left" w:pos="1474"/>
          <w:tab w:val="num" w:pos="2211"/>
        </w:tabs>
        <w:ind w:left="2608" w:hanging="1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8446E78">
      <w:start w:val="1"/>
      <w:numFmt w:val="upperLetter"/>
      <w:lvlText w:val="(%5)"/>
      <w:lvlJc w:val="left"/>
      <w:pPr>
        <w:tabs>
          <w:tab w:val="left" w:pos="737"/>
          <w:tab w:val="left" w:pos="1474"/>
          <w:tab w:val="num" w:pos="2880"/>
        </w:tabs>
        <w:ind w:left="327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25C68A6">
      <w:start w:val="1"/>
      <w:numFmt w:val="decimal"/>
      <w:lvlText w:val="%6."/>
      <w:lvlJc w:val="left"/>
      <w:pPr>
        <w:tabs>
          <w:tab w:val="left" w:pos="737"/>
          <w:tab w:val="left" w:pos="1474"/>
          <w:tab w:val="num" w:pos="3600"/>
        </w:tabs>
        <w:ind w:left="399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4EC44A4">
      <w:start w:val="1"/>
      <w:numFmt w:val="decimal"/>
      <w:lvlText w:val="%7."/>
      <w:lvlJc w:val="left"/>
      <w:pPr>
        <w:tabs>
          <w:tab w:val="left" w:pos="737"/>
          <w:tab w:val="left" w:pos="1474"/>
          <w:tab w:val="num" w:pos="4320"/>
        </w:tabs>
        <w:ind w:left="471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78E3E04">
      <w:start w:val="1"/>
      <w:numFmt w:val="decimal"/>
      <w:lvlText w:val="%8."/>
      <w:lvlJc w:val="left"/>
      <w:pPr>
        <w:tabs>
          <w:tab w:val="left" w:pos="737"/>
          <w:tab w:val="left" w:pos="1474"/>
          <w:tab w:val="num" w:pos="5040"/>
        </w:tabs>
        <w:ind w:left="543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976E910">
      <w:start w:val="1"/>
      <w:numFmt w:val="decimal"/>
      <w:lvlText w:val="%9."/>
      <w:lvlJc w:val="left"/>
      <w:pPr>
        <w:tabs>
          <w:tab w:val="left" w:pos="737"/>
          <w:tab w:val="left" w:pos="1474"/>
          <w:tab w:val="num" w:pos="5760"/>
        </w:tabs>
        <w:ind w:left="615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DBD22A4"/>
    <w:multiLevelType w:val="hybridMultilevel"/>
    <w:tmpl w:val="8550D18E"/>
    <w:numStyleLink w:val="Importovanstyl2"/>
  </w:abstractNum>
  <w:abstractNum w:abstractNumId="2" w15:restartNumberingAfterBreak="0">
    <w:nsid w:val="603C1E43"/>
    <w:multiLevelType w:val="hybridMultilevel"/>
    <w:tmpl w:val="0C904BB2"/>
    <w:numStyleLink w:val="Importovanstyl1"/>
  </w:abstractNum>
  <w:abstractNum w:abstractNumId="3" w15:restartNumberingAfterBreak="0">
    <w:nsid w:val="74B76105"/>
    <w:multiLevelType w:val="hybridMultilevel"/>
    <w:tmpl w:val="8550D18E"/>
    <w:styleLink w:val="Importovanstyl2"/>
    <w:lvl w:ilvl="0" w:tplc="A9862BA6">
      <w:start w:val="1"/>
      <w:numFmt w:val="lowerLetter"/>
      <w:lvlText w:val="%1)"/>
      <w:lvlJc w:val="left"/>
      <w:pPr>
        <w:tabs>
          <w:tab w:val="left" w:pos="737"/>
          <w:tab w:val="left" w:pos="54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A24CFD2">
      <w:start w:val="1"/>
      <w:numFmt w:val="lowerLetter"/>
      <w:lvlText w:val="%2."/>
      <w:lvlJc w:val="left"/>
      <w:pPr>
        <w:tabs>
          <w:tab w:val="left" w:pos="737"/>
          <w:tab w:val="left" w:pos="5415"/>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4C85B4C">
      <w:start w:val="1"/>
      <w:numFmt w:val="lowerRoman"/>
      <w:lvlText w:val="%3."/>
      <w:lvlJc w:val="left"/>
      <w:pPr>
        <w:tabs>
          <w:tab w:val="left" w:pos="737"/>
          <w:tab w:val="left" w:pos="5415"/>
        </w:tabs>
        <w:ind w:left="2160"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054EF3EA">
      <w:start w:val="1"/>
      <w:numFmt w:val="decimal"/>
      <w:lvlText w:val="%4."/>
      <w:lvlJc w:val="left"/>
      <w:pPr>
        <w:tabs>
          <w:tab w:val="left" w:pos="737"/>
          <w:tab w:val="left" w:pos="54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B44819C">
      <w:start w:val="1"/>
      <w:numFmt w:val="lowerLetter"/>
      <w:lvlText w:val="%5."/>
      <w:lvlJc w:val="left"/>
      <w:pPr>
        <w:tabs>
          <w:tab w:val="left" w:pos="737"/>
          <w:tab w:val="left" w:pos="5415"/>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3F204E2">
      <w:start w:val="1"/>
      <w:numFmt w:val="lowerRoman"/>
      <w:lvlText w:val="%6."/>
      <w:lvlJc w:val="left"/>
      <w:pPr>
        <w:tabs>
          <w:tab w:val="left" w:pos="737"/>
          <w:tab w:val="left" w:pos="5415"/>
        </w:tabs>
        <w:ind w:left="4320" w:hanging="276"/>
      </w:pPr>
      <w:rPr>
        <w:rFonts w:hAnsi="Arial Unicode MS"/>
        <w:caps w:val="0"/>
        <w:smallCaps w:val="0"/>
        <w:strike w:val="0"/>
        <w:dstrike w:val="0"/>
        <w:outline w:val="0"/>
        <w:emboss w:val="0"/>
        <w:imprint w:val="0"/>
        <w:spacing w:val="0"/>
        <w:w w:val="100"/>
        <w:kern w:val="0"/>
        <w:position w:val="0"/>
        <w:highlight w:val="none"/>
        <w:vertAlign w:val="baseline"/>
      </w:rPr>
    </w:lvl>
    <w:lvl w:ilvl="6" w:tplc="D41270B2">
      <w:start w:val="1"/>
      <w:numFmt w:val="decimal"/>
      <w:lvlText w:val="%7."/>
      <w:lvlJc w:val="left"/>
      <w:pPr>
        <w:tabs>
          <w:tab w:val="left" w:pos="737"/>
          <w:tab w:val="left" w:pos="54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9AC7D0">
      <w:start w:val="1"/>
      <w:numFmt w:val="lowerLetter"/>
      <w:lvlText w:val="%8."/>
      <w:lvlJc w:val="left"/>
      <w:pPr>
        <w:tabs>
          <w:tab w:val="left" w:pos="737"/>
          <w:tab w:val="left" w:pos="54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82F568">
      <w:start w:val="1"/>
      <w:numFmt w:val="lowerRoman"/>
      <w:lvlText w:val="%9."/>
      <w:lvlJc w:val="left"/>
      <w:pPr>
        <w:tabs>
          <w:tab w:val="left" w:pos="737"/>
          <w:tab w:val="left" w:pos="5415"/>
        </w:tabs>
        <w:ind w:left="6480" w:hanging="27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140028774">
    <w:abstractNumId w:val="0"/>
  </w:num>
  <w:num w:numId="2" w16cid:durableId="792558897">
    <w:abstractNumId w:val="2"/>
  </w:num>
  <w:num w:numId="3" w16cid:durableId="1706981450">
    <w:abstractNumId w:val="2"/>
    <w:lvlOverride w:ilvl="0">
      <w:lvl w:ilvl="0" w:tplc="9F200874">
        <w:start w:val="1"/>
        <w:numFmt w:val="upperRoman"/>
        <w:lvlText w:val="%1."/>
        <w:lvlJc w:val="left"/>
        <w:pPr>
          <w:ind w:left="5132" w:hanging="45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834C61DC">
        <w:start w:val="1"/>
        <w:numFmt w:val="decimal"/>
        <w:lvlText w:val="%2."/>
        <w:lvlJc w:val="left"/>
        <w:pPr>
          <w:ind w:left="919" w:hanging="919"/>
        </w:pPr>
        <w:rPr>
          <w:rFonts w:hAnsi="Arial Unicode MS"/>
          <w:b w:val="0"/>
          <w:b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B91E3FE2">
        <w:start w:val="1"/>
        <w:numFmt w:val="lowerLetter"/>
        <w:lvlText w:val="%3)"/>
        <w:lvlJc w:val="left"/>
        <w:pPr>
          <w:ind w:left="1486" w:hanging="91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140CF52">
        <w:start w:val="1"/>
        <w:numFmt w:val="lowerRoman"/>
        <w:lvlText w:val="(%4)"/>
        <w:lvlJc w:val="left"/>
        <w:pPr>
          <w:ind w:left="2668" w:hanging="119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0B32D044">
        <w:start w:val="1"/>
        <w:numFmt w:val="upperLetter"/>
        <w:lvlText w:val="(%5)"/>
        <w:lvlJc w:val="left"/>
        <w:pPr>
          <w:ind w:left="332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62E2710">
        <w:start w:val="1"/>
        <w:numFmt w:val="decimal"/>
        <w:lvlText w:val="%6."/>
        <w:lvlJc w:val="left"/>
        <w:pPr>
          <w:ind w:left="404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DF7081D0">
        <w:start w:val="1"/>
        <w:numFmt w:val="decimal"/>
        <w:lvlText w:val="%7."/>
        <w:lvlJc w:val="left"/>
        <w:pPr>
          <w:ind w:left="476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883281D0">
        <w:start w:val="1"/>
        <w:numFmt w:val="decimal"/>
        <w:lvlText w:val="%8."/>
        <w:lvlJc w:val="left"/>
        <w:pPr>
          <w:ind w:left="548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C307D98">
        <w:start w:val="1"/>
        <w:numFmt w:val="decimal"/>
        <w:lvlText w:val="%9."/>
        <w:lvlJc w:val="left"/>
        <w:pPr>
          <w:ind w:left="620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16cid:durableId="521936252">
    <w:abstractNumId w:val="3"/>
  </w:num>
  <w:num w:numId="5" w16cid:durableId="283313356">
    <w:abstractNumId w:val="1"/>
  </w:num>
  <w:num w:numId="6" w16cid:durableId="1101336096">
    <w:abstractNumId w:val="1"/>
    <w:lvlOverride w:ilvl="0">
      <w:lvl w:ilvl="0" w:tplc="2EC6E830">
        <w:start w:val="1"/>
        <w:numFmt w:val="lowerLetter"/>
        <w:lvlText w:val="%1)"/>
        <w:lvlJc w:val="left"/>
        <w:pPr>
          <w:tabs>
            <w:tab w:val="left" w:pos="737"/>
            <w:tab w:val="left" w:pos="4678"/>
            <w:tab w:val="left" w:pos="54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BECF76">
        <w:start w:val="1"/>
        <w:numFmt w:val="lowerLetter"/>
        <w:lvlText w:val="%2."/>
        <w:lvlJc w:val="left"/>
        <w:pPr>
          <w:tabs>
            <w:tab w:val="left" w:pos="737"/>
            <w:tab w:val="left" w:pos="4678"/>
            <w:tab w:val="left" w:pos="5415"/>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0EAD260">
        <w:start w:val="1"/>
        <w:numFmt w:val="lowerRoman"/>
        <w:lvlText w:val="%3."/>
        <w:lvlJc w:val="left"/>
        <w:pPr>
          <w:tabs>
            <w:tab w:val="left" w:pos="737"/>
            <w:tab w:val="left" w:pos="4678"/>
            <w:tab w:val="left" w:pos="5415"/>
          </w:tabs>
          <w:ind w:left="216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AD85C12">
        <w:start w:val="1"/>
        <w:numFmt w:val="decimal"/>
        <w:lvlText w:val="%4."/>
        <w:lvlJc w:val="left"/>
        <w:pPr>
          <w:tabs>
            <w:tab w:val="left" w:pos="737"/>
            <w:tab w:val="left" w:pos="4678"/>
            <w:tab w:val="left" w:pos="54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5BA9130">
        <w:start w:val="1"/>
        <w:numFmt w:val="lowerLetter"/>
        <w:lvlText w:val="%5."/>
        <w:lvlJc w:val="left"/>
        <w:pPr>
          <w:tabs>
            <w:tab w:val="left" w:pos="737"/>
            <w:tab w:val="left" w:pos="4678"/>
            <w:tab w:val="left" w:pos="5415"/>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C52BEA6">
        <w:start w:val="1"/>
        <w:numFmt w:val="lowerRoman"/>
        <w:lvlText w:val="%6."/>
        <w:lvlJc w:val="left"/>
        <w:pPr>
          <w:tabs>
            <w:tab w:val="left" w:pos="737"/>
            <w:tab w:val="left" w:pos="4678"/>
            <w:tab w:val="left" w:pos="5415"/>
          </w:tabs>
          <w:ind w:left="432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A520840">
        <w:start w:val="1"/>
        <w:numFmt w:val="decimal"/>
        <w:lvlText w:val="%7."/>
        <w:lvlJc w:val="left"/>
        <w:pPr>
          <w:tabs>
            <w:tab w:val="left" w:pos="737"/>
            <w:tab w:val="left" w:pos="4678"/>
            <w:tab w:val="left" w:pos="54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4A87764">
        <w:start w:val="1"/>
        <w:numFmt w:val="lowerLetter"/>
        <w:lvlText w:val="%8."/>
        <w:lvlJc w:val="left"/>
        <w:pPr>
          <w:tabs>
            <w:tab w:val="left" w:pos="737"/>
            <w:tab w:val="left" w:pos="4678"/>
            <w:tab w:val="left" w:pos="54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4DAC50C">
        <w:start w:val="1"/>
        <w:numFmt w:val="lowerRoman"/>
        <w:lvlText w:val="%9."/>
        <w:lvlJc w:val="left"/>
        <w:pPr>
          <w:tabs>
            <w:tab w:val="left" w:pos="737"/>
            <w:tab w:val="left" w:pos="4678"/>
            <w:tab w:val="left" w:pos="5415"/>
          </w:tabs>
          <w:ind w:left="648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1956448428">
    <w:abstractNumId w:val="2"/>
  </w:num>
  <w:num w:numId="8" w16cid:durableId="779647718">
    <w:abstractNumId w:val="2"/>
    <w:lvlOverride w:ilvl="0">
      <w:startOverride w:val="6"/>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ít Baťa">
    <w15:presenceInfo w15:providerId="AD" w15:userId="S::bata@akfiala.cz::5b26cf92-855e-4c0a-81bf-aff32829f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1E8"/>
    <w:rsid w:val="00031F8C"/>
    <w:rsid w:val="000411EE"/>
    <w:rsid w:val="00046D7B"/>
    <w:rsid w:val="000579A8"/>
    <w:rsid w:val="000B2885"/>
    <w:rsid w:val="000D1B56"/>
    <w:rsid w:val="001027B7"/>
    <w:rsid w:val="0012765A"/>
    <w:rsid w:val="0014329C"/>
    <w:rsid w:val="00153C37"/>
    <w:rsid w:val="001642D2"/>
    <w:rsid w:val="001669AB"/>
    <w:rsid w:val="00197ACA"/>
    <w:rsid w:val="00215A93"/>
    <w:rsid w:val="002177B7"/>
    <w:rsid w:val="00270E68"/>
    <w:rsid w:val="00276AE4"/>
    <w:rsid w:val="00282B56"/>
    <w:rsid w:val="00284A48"/>
    <w:rsid w:val="002B6D76"/>
    <w:rsid w:val="002C10BC"/>
    <w:rsid w:val="002C3BE5"/>
    <w:rsid w:val="002C7B6B"/>
    <w:rsid w:val="002E40E9"/>
    <w:rsid w:val="002F134B"/>
    <w:rsid w:val="002F71B2"/>
    <w:rsid w:val="00306EC0"/>
    <w:rsid w:val="0037597D"/>
    <w:rsid w:val="00391999"/>
    <w:rsid w:val="003B1A9C"/>
    <w:rsid w:val="004114DB"/>
    <w:rsid w:val="00424B8F"/>
    <w:rsid w:val="004528FD"/>
    <w:rsid w:val="004758F3"/>
    <w:rsid w:val="004B02E6"/>
    <w:rsid w:val="004E005A"/>
    <w:rsid w:val="004E53C9"/>
    <w:rsid w:val="004F4192"/>
    <w:rsid w:val="0050335B"/>
    <w:rsid w:val="00505E8F"/>
    <w:rsid w:val="005125D4"/>
    <w:rsid w:val="00534222"/>
    <w:rsid w:val="00542401"/>
    <w:rsid w:val="0054305F"/>
    <w:rsid w:val="00550DCC"/>
    <w:rsid w:val="005578CE"/>
    <w:rsid w:val="00562D65"/>
    <w:rsid w:val="005707B1"/>
    <w:rsid w:val="0058728F"/>
    <w:rsid w:val="005A3A61"/>
    <w:rsid w:val="005C32B2"/>
    <w:rsid w:val="00635A12"/>
    <w:rsid w:val="0065215D"/>
    <w:rsid w:val="006C7D6B"/>
    <w:rsid w:val="006E7AB2"/>
    <w:rsid w:val="006F5981"/>
    <w:rsid w:val="00700EE2"/>
    <w:rsid w:val="00720CE4"/>
    <w:rsid w:val="0075330F"/>
    <w:rsid w:val="00820E89"/>
    <w:rsid w:val="00841F9A"/>
    <w:rsid w:val="008664FA"/>
    <w:rsid w:val="00874351"/>
    <w:rsid w:val="008A0307"/>
    <w:rsid w:val="00900821"/>
    <w:rsid w:val="009128CA"/>
    <w:rsid w:val="009135D1"/>
    <w:rsid w:val="00924A1F"/>
    <w:rsid w:val="00924D38"/>
    <w:rsid w:val="00945B0E"/>
    <w:rsid w:val="00947778"/>
    <w:rsid w:val="00960C81"/>
    <w:rsid w:val="009A5AEE"/>
    <w:rsid w:val="009C31C6"/>
    <w:rsid w:val="009C58E9"/>
    <w:rsid w:val="009D4E7F"/>
    <w:rsid w:val="00A01EA0"/>
    <w:rsid w:val="00A40974"/>
    <w:rsid w:val="00A75DA3"/>
    <w:rsid w:val="00A817E5"/>
    <w:rsid w:val="00A823CD"/>
    <w:rsid w:val="00AA0C25"/>
    <w:rsid w:val="00AA221F"/>
    <w:rsid w:val="00AB432A"/>
    <w:rsid w:val="00B15A40"/>
    <w:rsid w:val="00B35407"/>
    <w:rsid w:val="00BC48F5"/>
    <w:rsid w:val="00C21C7B"/>
    <w:rsid w:val="00C32536"/>
    <w:rsid w:val="00C32CB4"/>
    <w:rsid w:val="00C35CD1"/>
    <w:rsid w:val="00C46982"/>
    <w:rsid w:val="00C53197"/>
    <w:rsid w:val="00C67BC6"/>
    <w:rsid w:val="00CE762D"/>
    <w:rsid w:val="00D019B4"/>
    <w:rsid w:val="00D72DB9"/>
    <w:rsid w:val="00D8166A"/>
    <w:rsid w:val="00D94349"/>
    <w:rsid w:val="00DC3D9E"/>
    <w:rsid w:val="00E461E8"/>
    <w:rsid w:val="00E660A3"/>
    <w:rsid w:val="00E82D80"/>
    <w:rsid w:val="00E933FA"/>
    <w:rsid w:val="00EB6386"/>
    <w:rsid w:val="00EE23AF"/>
    <w:rsid w:val="00F32AA9"/>
    <w:rsid w:val="00FA4609"/>
    <w:rsid w:val="00FC05B4"/>
    <w:rsid w:val="00FD5B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F767E"/>
  <w15:docId w15:val="{E6CA5A7F-D389-429E-83D7-BBEA4BC11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w:hAnsi="Helvetica" w:cs="Arial Unicode MS"/>
      <w:color w:val="000000"/>
      <w:sz w:val="24"/>
      <w:szCs w:val="24"/>
    </w:rPr>
  </w:style>
  <w:style w:type="paragraph" w:styleId="Zpat">
    <w:name w:val="footer"/>
    <w:pPr>
      <w:tabs>
        <w:tab w:val="center" w:pos="4536"/>
        <w:tab w:val="right" w:pos="9072"/>
      </w:tabs>
    </w:pPr>
    <w:rPr>
      <w:rFonts w:cs="Arial Unicode MS"/>
      <w:color w:val="000000"/>
      <w:sz w:val="24"/>
      <w:szCs w:val="24"/>
      <w:u w:color="000000"/>
    </w:rPr>
  </w:style>
  <w:style w:type="paragraph" w:customStyle="1" w:styleId="Smllnek">
    <w:name w:val="Sml_článek"/>
    <w:next w:val="Smlodstavec"/>
    <w:pPr>
      <w:keepNext/>
      <w:tabs>
        <w:tab w:val="left" w:pos="5415"/>
      </w:tabs>
      <w:spacing w:before="480" w:after="240"/>
      <w:jc w:val="center"/>
      <w:outlineLvl w:val="0"/>
    </w:pPr>
    <w:rPr>
      <w:rFonts w:cs="Arial Unicode MS"/>
      <w:b/>
      <w:bCs/>
      <w:color w:val="000000"/>
      <w:sz w:val="24"/>
      <w:szCs w:val="24"/>
      <w:u w:color="000000"/>
    </w:rPr>
  </w:style>
  <w:style w:type="paragraph" w:customStyle="1" w:styleId="Smlodstavec">
    <w:name w:val="Sml_odstavec"/>
    <w:pPr>
      <w:tabs>
        <w:tab w:val="left" w:pos="737"/>
      </w:tabs>
      <w:spacing w:after="120"/>
      <w:jc w:val="both"/>
    </w:pPr>
    <w:rPr>
      <w:rFonts w:cs="Arial Unicode MS"/>
      <w:color w:val="000000"/>
      <w:sz w:val="22"/>
      <w:szCs w:val="22"/>
      <w:u w:color="000000"/>
    </w:rPr>
  </w:style>
  <w:style w:type="numbering" w:customStyle="1" w:styleId="Importovanstyl1">
    <w:name w:val="Importovaný styl 1"/>
    <w:pPr>
      <w:numPr>
        <w:numId w:val="1"/>
      </w:numPr>
    </w:pPr>
  </w:style>
  <w:style w:type="paragraph" w:styleId="Odstavecseseznamem">
    <w:name w:val="List Paragraph"/>
    <w:pPr>
      <w:ind w:left="720"/>
    </w:pPr>
    <w:rPr>
      <w:rFonts w:eastAsia="Times New Roman"/>
      <w:color w:val="000000"/>
      <w:sz w:val="24"/>
      <w:szCs w:val="24"/>
      <w:u w:color="000000"/>
    </w:rPr>
  </w:style>
  <w:style w:type="numbering" w:customStyle="1" w:styleId="Importovanstyl2">
    <w:name w:val="Importovaný styl 2"/>
    <w:pPr>
      <w:numPr>
        <w:numId w:val="4"/>
      </w:numPr>
    </w:pPr>
  </w:style>
  <w:style w:type="character" w:customStyle="1" w:styleId="ervenA">
    <w:name w:val="Červený A"/>
    <w:rPr>
      <w:color w:val="C82505"/>
      <w:u w:color="C82505"/>
    </w:rPr>
  </w:style>
  <w:style w:type="paragraph" w:customStyle="1" w:styleId="Vchoz">
    <w:name w:val="Výchozí"/>
    <w:rPr>
      <w:rFonts w:ascii="Helvetica" w:eastAsia="Helvetica" w:hAnsi="Helvetica" w:cs="Helvetica"/>
      <w:color w:val="000000"/>
      <w:sz w:val="22"/>
      <w:szCs w:val="22"/>
      <w:u w:color="000000"/>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AA0C2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C25"/>
    <w:rPr>
      <w:rFonts w:ascii="Segoe UI" w:hAnsi="Segoe UI" w:cs="Segoe UI"/>
      <w:color w:val="000000"/>
      <w:sz w:val="18"/>
      <w:szCs w:val="18"/>
      <w:u w:color="000000"/>
    </w:rPr>
  </w:style>
  <w:style w:type="paragraph" w:styleId="Zhlav">
    <w:name w:val="header"/>
    <w:basedOn w:val="Normln"/>
    <w:link w:val="ZhlavChar"/>
    <w:uiPriority w:val="99"/>
    <w:unhideWhenUsed/>
    <w:rsid w:val="00424B8F"/>
    <w:pPr>
      <w:tabs>
        <w:tab w:val="center" w:pos="4536"/>
        <w:tab w:val="right" w:pos="9072"/>
      </w:tabs>
    </w:pPr>
  </w:style>
  <w:style w:type="character" w:customStyle="1" w:styleId="ZhlavChar">
    <w:name w:val="Záhlaví Char"/>
    <w:basedOn w:val="Standardnpsmoodstavce"/>
    <w:link w:val="Zhlav"/>
    <w:uiPriority w:val="99"/>
    <w:rsid w:val="00424B8F"/>
    <w:rPr>
      <w:rFonts w:cs="Arial Unicode MS"/>
      <w:color w:val="000000"/>
      <w:sz w:val="24"/>
      <w:szCs w:val="24"/>
      <w:u w:color="000000"/>
    </w:rPr>
  </w:style>
  <w:style w:type="paragraph" w:styleId="Pedmtkomente">
    <w:name w:val="annotation subject"/>
    <w:basedOn w:val="Textkomente"/>
    <w:next w:val="Textkomente"/>
    <w:link w:val="PedmtkomenteChar"/>
    <w:uiPriority w:val="99"/>
    <w:semiHidden/>
    <w:unhideWhenUsed/>
    <w:rsid w:val="00505E8F"/>
    <w:rPr>
      <w:b/>
      <w:bCs/>
    </w:rPr>
  </w:style>
  <w:style w:type="character" w:customStyle="1" w:styleId="PedmtkomenteChar">
    <w:name w:val="Předmět komentáře Char"/>
    <w:basedOn w:val="TextkomenteChar"/>
    <w:link w:val="Pedmtkomente"/>
    <w:uiPriority w:val="99"/>
    <w:semiHidden/>
    <w:rsid w:val="00505E8F"/>
    <w:rPr>
      <w:rFonts w:cs="Arial Unicode MS"/>
      <w:b/>
      <w:bCs/>
      <w:color w:val="000000"/>
      <w:u w:color="000000"/>
    </w:rPr>
  </w:style>
  <w:style w:type="paragraph" w:styleId="Revize">
    <w:name w:val="Revision"/>
    <w:hidden/>
    <w:uiPriority w:val="99"/>
    <w:semiHidden/>
    <w:rsid w:val="0087435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Motiv systém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iv systému Office">
      <a:majorFont>
        <a:latin typeface="Helvetica"/>
        <a:ea typeface="Helvetica"/>
        <a:cs typeface="Helvetica"/>
      </a:majorFont>
      <a:minorFont>
        <a:latin typeface="Helvetica"/>
        <a:ea typeface="Helvetica"/>
        <a:cs typeface="Helvetica"/>
      </a:minorFont>
    </a:fontScheme>
    <a:fmtScheme name="Motiv systém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6C514-99B4-45CE-81DE-9AE37D44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Pages>
  <Words>1608</Words>
  <Characters>9488</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Květoslav Havlík</dc:creator>
  <cp:lastModifiedBy>Vít Baťa</cp:lastModifiedBy>
  <cp:revision>3</cp:revision>
  <cp:lastPrinted>2020-07-07T10:56:00Z</cp:lastPrinted>
  <dcterms:created xsi:type="dcterms:W3CDTF">2023-07-25T08:18:00Z</dcterms:created>
  <dcterms:modified xsi:type="dcterms:W3CDTF">2023-11-23T09:36:00Z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2023-02-28T08:04:33Z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520eb899-200a-47db-b799-00006d8aba2b</vt:lpwstr>
  </property>
  <property fmtid="{D5CDD505-2E9C-101B-9397-08002B2CF9AE}" pid="8" name="MSIP_Label_690ebb53-23a2-471a-9c6e-17bd0d11311e_ContentBits">
    <vt:lpwstr>0</vt:lpwstr>
  </property>
</Properties>
</file>